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E9B2A">
      <w:pPr>
        <w:pStyle w:val="4"/>
        <w:adjustRightInd w:val="0"/>
        <w:snapToGrid w:val="0"/>
        <w:spacing w:beforeAutospacing="0" w:afterAutospacing="0" w:line="640" w:lineRule="exact"/>
        <w:jc w:val="center"/>
        <w:rPr>
          <w:rFonts w:ascii="方正小标宋_GBK" w:hAnsi="方正小标宋_GBK" w:eastAsia="方正小标宋_GBK" w:cs="方正小标宋_GBK"/>
          <w:b w:val="0"/>
          <w:bCs/>
          <w:sz w:val="44"/>
          <w:szCs w:val="44"/>
        </w:rPr>
        <w:pPrChange w:id="0" w:author="曾妍" w:date="2024-12-06T11:22:39Z">
          <w:pPr>
            <w:pStyle w:val="4"/>
            <w:adjustRightInd w:val="0"/>
            <w:snapToGrid w:val="0"/>
            <w:spacing w:beforeAutospacing="0" w:afterAutospacing="0" w:line="586" w:lineRule="exact"/>
            <w:jc w:val="center"/>
          </w:pPr>
        </w:pPrChange>
      </w:pPr>
      <w:r>
        <w:rPr>
          <w:rFonts w:ascii="方正小标宋_GBK" w:hAnsi="方正小标宋_GBK" w:eastAsia="方正小标宋_GBK" w:cs="方正小标宋_GBK"/>
          <w:b w:val="0"/>
          <w:bCs/>
          <w:sz w:val="44"/>
          <w:szCs w:val="44"/>
          <w:rPrChange w:id="1" w:author="曾妍" w:date="2024-12-06T11:22:33Z">
            <w:rPr>
              <w:rFonts w:ascii="仿宋" w:hAnsi="仿宋" w:eastAsia="仿宋" w:cs="仿宋"/>
              <w:sz w:val="44"/>
              <w:szCs w:val="44"/>
            </w:rPr>
          </w:rPrChange>
        </w:rPr>
        <w:t>关于</w:t>
      </w:r>
      <w:r>
        <w:rPr>
          <w:rFonts w:hint="eastAsia" w:ascii="方正小标宋_GBK" w:hAnsi="方正小标宋_GBK" w:eastAsia="方正小标宋_GBK" w:cs="方正小标宋_GBK"/>
          <w:b w:val="0"/>
          <w:bCs/>
          <w:sz w:val="44"/>
          <w:szCs w:val="44"/>
          <w:rPrChange w:id="2" w:author="曾妍" w:date="2024-12-06T11:22:33Z">
            <w:rPr>
              <w:rFonts w:hint="default" w:ascii="仿宋" w:hAnsi="仿宋" w:eastAsia="仿宋" w:cs="仿宋"/>
              <w:sz w:val="44"/>
              <w:szCs w:val="44"/>
            </w:rPr>
          </w:rPrChange>
        </w:rPr>
        <w:t>2024</w:t>
      </w:r>
      <w:r>
        <w:rPr>
          <w:rFonts w:ascii="方正小标宋_GBK" w:hAnsi="方正小标宋_GBK" w:eastAsia="方正小标宋_GBK" w:cs="方正小标宋_GBK"/>
          <w:b w:val="0"/>
          <w:bCs/>
          <w:sz w:val="44"/>
          <w:szCs w:val="44"/>
          <w:rPrChange w:id="3" w:author="曾妍" w:date="2024-12-06T11:22:33Z">
            <w:rPr>
              <w:rFonts w:ascii="仿宋" w:hAnsi="仿宋" w:eastAsia="仿宋" w:cs="仿宋"/>
              <w:sz w:val="44"/>
              <w:szCs w:val="44"/>
            </w:rPr>
          </w:rPrChange>
        </w:rPr>
        <w:t>年下半年全国大学英语四、六级考试和</w:t>
      </w:r>
    </w:p>
    <w:p w14:paraId="2CEA1C35">
      <w:pPr>
        <w:pStyle w:val="4"/>
        <w:adjustRightInd w:val="0"/>
        <w:snapToGrid w:val="0"/>
        <w:spacing w:beforeAutospacing="0" w:afterAutospacing="0" w:line="640" w:lineRule="exact"/>
        <w:jc w:val="center"/>
        <w:rPr>
          <w:ins w:id="5" w:author="陈积(6000090)" w:date="2024-12-05T20:37:00Z"/>
          <w:rFonts w:hint="eastAsia" w:ascii="方正小标宋_GBK" w:hAnsi="方正小标宋_GBK" w:eastAsia="方正小标宋_GBK" w:cs="方正小标宋_GBK"/>
          <w:b w:val="0"/>
          <w:bCs/>
          <w:sz w:val="44"/>
          <w:szCs w:val="44"/>
          <w:rPrChange w:id="6" w:author="曾妍" w:date="2024-12-06T11:22:33Z">
            <w:rPr>
              <w:ins w:id="7" w:author="陈积(6000090)" w:date="2024-12-05T20:37:00Z"/>
              <w:rFonts w:hint="default" w:ascii="方正小标宋简体" w:hAnsi="仿宋" w:eastAsia="方正小标宋简体" w:cs="仿宋"/>
              <w:sz w:val="44"/>
              <w:szCs w:val="44"/>
            </w:rPr>
          </w:rPrChange>
        </w:rPr>
        <w:pPrChange w:id="4" w:author="曾妍" w:date="2024-12-06T11:22:39Z">
          <w:pPr>
            <w:pStyle w:val="4"/>
            <w:adjustRightInd w:val="0"/>
            <w:snapToGrid w:val="0"/>
            <w:spacing w:beforeAutospacing="0" w:afterAutospacing="0" w:line="586" w:lineRule="exact"/>
            <w:jc w:val="center"/>
          </w:pPr>
        </w:pPrChange>
      </w:pPr>
      <w:bookmarkStart w:id="0" w:name="_GoBack"/>
      <w:bookmarkEnd w:id="0"/>
      <w:r>
        <w:rPr>
          <w:rFonts w:ascii="方正小标宋_GBK" w:hAnsi="方正小标宋_GBK" w:eastAsia="方正小标宋_GBK" w:cs="方正小标宋_GBK"/>
          <w:b w:val="0"/>
          <w:bCs/>
          <w:sz w:val="44"/>
          <w:szCs w:val="44"/>
          <w:rPrChange w:id="8" w:author="曾妍" w:date="2024-12-06T11:22:33Z">
            <w:rPr>
              <w:rFonts w:ascii="仿宋" w:hAnsi="仿宋" w:eastAsia="仿宋" w:cs="仿宋"/>
              <w:sz w:val="44"/>
              <w:szCs w:val="44"/>
            </w:rPr>
          </w:rPrChange>
        </w:rPr>
        <w:t>高校英语应用能力</w:t>
      </w:r>
      <w:r>
        <w:rPr>
          <w:rFonts w:hint="eastAsia" w:ascii="方正小标宋_GBK" w:hAnsi="方正小标宋_GBK" w:eastAsia="方正小标宋_GBK" w:cs="方正小标宋_GBK"/>
          <w:b w:val="0"/>
          <w:bCs/>
          <w:sz w:val="44"/>
          <w:szCs w:val="44"/>
          <w:rPrChange w:id="9" w:author="曾妍" w:date="2024-12-06T11:22:33Z">
            <w:rPr>
              <w:rFonts w:hint="default" w:ascii="仿宋" w:hAnsi="仿宋" w:eastAsia="仿宋" w:cs="仿宋"/>
              <w:sz w:val="44"/>
              <w:szCs w:val="44"/>
            </w:rPr>
          </w:rPrChange>
        </w:rPr>
        <w:t>B</w:t>
      </w:r>
      <w:r>
        <w:rPr>
          <w:rFonts w:ascii="方正小标宋_GBK" w:hAnsi="方正小标宋_GBK" w:eastAsia="方正小标宋_GBK" w:cs="方正小标宋_GBK"/>
          <w:b w:val="0"/>
          <w:bCs/>
          <w:sz w:val="44"/>
          <w:szCs w:val="44"/>
          <w:rPrChange w:id="10" w:author="曾妍" w:date="2024-12-06T11:22:33Z">
            <w:rPr>
              <w:rFonts w:ascii="仿宋" w:hAnsi="仿宋" w:eastAsia="仿宋" w:cs="仿宋"/>
              <w:sz w:val="44"/>
              <w:szCs w:val="44"/>
            </w:rPr>
          </w:rPrChange>
        </w:rPr>
        <w:t>级考试有关事项的通知</w:t>
      </w:r>
    </w:p>
    <w:p w14:paraId="67D6F2A9">
      <w:pPr>
        <w:adjustRightInd w:val="0"/>
        <w:snapToGrid w:val="0"/>
        <w:spacing w:line="586" w:lineRule="exact"/>
        <w:rPr>
          <w:del w:id="11" w:author="陈积(6000090)" w:date="2024-12-05T20:37:00Z"/>
          <w:rFonts w:ascii="Times New Roman" w:hAnsi="Times New Roman" w:eastAsia="仿宋" w:cs="仿宋"/>
          <w:sz w:val="32"/>
          <w:szCs w:val="32"/>
          <w:rPrChange w:id="12" w:author="陈积(6000090)" w:date="2024-12-05T20:37:00Z">
            <w:rPr>
              <w:del w:id="13" w:author="陈积(6000090)" w:date="2024-12-05T20:37:00Z"/>
              <w:rFonts w:ascii="仿宋" w:hAnsi="仿宋" w:eastAsia="仿宋" w:cs="仿宋"/>
              <w:sz w:val="32"/>
              <w:szCs w:val="32"/>
            </w:rPr>
          </w:rPrChange>
        </w:rPr>
      </w:pPr>
    </w:p>
    <w:p w14:paraId="6496798F">
      <w:pPr>
        <w:pStyle w:val="2"/>
        <w:adjustRightInd w:val="0"/>
        <w:snapToGrid w:val="0"/>
        <w:jc w:val="center"/>
        <w:rPr>
          <w:ins w:id="15" w:author="陈积(6000090)" w:date="2024-12-05T20:37:00Z"/>
          <w:rFonts w:hint="default" w:ascii="Times New Roman" w:hAnsi="Times New Roman" w:eastAsia="仿宋" w:cs="仿宋"/>
          <w:sz w:val="44"/>
          <w:szCs w:val="44"/>
          <w:rPrChange w:id="16" w:author="陈积(6000090)" w:date="2024-12-05T20:37:00Z">
            <w:rPr>
              <w:ins w:id="17" w:author="陈积(6000090)" w:date="2024-12-05T20:37:00Z"/>
              <w:rFonts w:hint="default" w:ascii="仿宋" w:hAnsi="仿宋" w:eastAsia="仿宋" w:cs="仿宋"/>
              <w:sz w:val="44"/>
              <w:szCs w:val="44"/>
            </w:rPr>
          </w:rPrChange>
        </w:rPr>
        <w:pPrChange w:id="14" w:author="陈积(6000090)" w:date="2024-12-05T20:37:00Z">
          <w:pPr>
            <w:pStyle w:val="4"/>
            <w:adjustRightInd w:val="0"/>
            <w:snapToGrid w:val="0"/>
            <w:jc w:val="center"/>
          </w:pPr>
        </w:pPrChange>
      </w:pPr>
    </w:p>
    <w:p w14:paraId="22D62E6D">
      <w:pPr>
        <w:adjustRightInd w:val="0"/>
        <w:snapToGrid w:val="0"/>
        <w:spacing w:line="586" w:lineRule="exact"/>
        <w:rPr>
          <w:rFonts w:ascii="Times New Roman" w:hAnsi="Times New Roman" w:eastAsia="仿宋" w:cs="仿宋"/>
          <w:sz w:val="32"/>
          <w:szCs w:val="32"/>
          <w:rPrChange w:id="18" w:author="曾妍" w:date="2024-12-06T11:22:50Z">
            <w:rPr>
              <w:rFonts w:ascii="仿宋" w:hAnsi="仿宋" w:eastAsia="仿宋" w:cs="仿宋"/>
              <w:sz w:val="32"/>
              <w:szCs w:val="32"/>
            </w:rPr>
          </w:rPrChange>
        </w:rPr>
      </w:pPr>
      <w:r>
        <w:rPr>
          <w:rFonts w:hint="eastAsia" w:ascii="Times New Roman" w:hAnsi="Times New Roman" w:eastAsia="仿宋" w:cs="仿宋"/>
          <w:sz w:val="32"/>
          <w:szCs w:val="32"/>
          <w:rPrChange w:id="19" w:author="曾妍" w:date="2024-12-06T11:22:50Z">
            <w:rPr>
              <w:rFonts w:hint="eastAsia" w:ascii="仿宋" w:hAnsi="仿宋" w:eastAsia="仿宋" w:cs="仿宋"/>
              <w:sz w:val="32"/>
              <w:szCs w:val="32"/>
            </w:rPr>
          </w:rPrChange>
        </w:rPr>
        <w:t>各有关单位，全体考生及监考员：</w:t>
      </w:r>
    </w:p>
    <w:p w14:paraId="3C256F32">
      <w:pPr>
        <w:adjustRightInd w:val="0"/>
        <w:snapToGrid w:val="0"/>
        <w:spacing w:line="586" w:lineRule="exact"/>
        <w:ind w:firstLine="640" w:firstLineChars="200"/>
        <w:rPr>
          <w:rFonts w:hint="default" w:ascii="Times New Roman" w:hAnsi="Times New Roman" w:eastAsia="仿宋" w:cs="仿宋"/>
          <w:sz w:val="32"/>
          <w:szCs w:val="32"/>
          <w:rPrChange w:id="20" w:author="曾妍" w:date="2024-12-06T11:22:50Z">
            <w:rPr>
              <w:rFonts w:ascii="仿宋" w:hAnsi="仿宋" w:eastAsia="仿宋" w:cs="仿宋"/>
              <w:sz w:val="32"/>
              <w:szCs w:val="32"/>
            </w:rPr>
          </w:rPrChange>
        </w:rPr>
      </w:pPr>
      <w:r>
        <w:rPr>
          <w:rFonts w:ascii="Times New Roman" w:hAnsi="Times New Roman" w:eastAsia="仿宋" w:cs="仿宋"/>
          <w:sz w:val="32"/>
          <w:szCs w:val="32"/>
          <w:rPrChange w:id="21" w:author="曾妍" w:date="2024-12-06T11:22:50Z">
            <w:rPr>
              <w:rFonts w:ascii="仿宋" w:hAnsi="仿宋" w:eastAsia="仿宋" w:cs="仿宋"/>
              <w:sz w:val="32"/>
              <w:szCs w:val="32"/>
            </w:rPr>
          </w:rPrChange>
        </w:rPr>
        <w:t>2024</w:t>
      </w:r>
      <w:r>
        <w:rPr>
          <w:rFonts w:hint="eastAsia" w:ascii="Times New Roman" w:hAnsi="Times New Roman" w:eastAsia="仿宋" w:cs="仿宋"/>
          <w:sz w:val="32"/>
          <w:szCs w:val="32"/>
          <w:rPrChange w:id="22" w:author="曾妍" w:date="2024-12-06T11:22:50Z">
            <w:rPr>
              <w:rFonts w:hint="eastAsia" w:ascii="仿宋" w:hAnsi="仿宋" w:eastAsia="仿宋" w:cs="仿宋"/>
              <w:sz w:val="32"/>
              <w:szCs w:val="32"/>
            </w:rPr>
          </w:rPrChange>
        </w:rPr>
        <w:t>年下半年全国大学英语四、六级考试和高校英语应用能力</w:t>
      </w:r>
      <w:r>
        <w:rPr>
          <w:rFonts w:ascii="Times New Roman" w:hAnsi="Times New Roman" w:eastAsia="仿宋" w:cs="仿宋"/>
          <w:sz w:val="32"/>
          <w:szCs w:val="32"/>
          <w:rPrChange w:id="23" w:author="曾妍" w:date="2024-12-06T11:22:50Z">
            <w:rPr>
              <w:rFonts w:ascii="仿宋" w:hAnsi="仿宋" w:eastAsia="仿宋" w:cs="仿宋"/>
              <w:sz w:val="32"/>
              <w:szCs w:val="32"/>
            </w:rPr>
          </w:rPrChange>
        </w:rPr>
        <w:t>B</w:t>
      </w:r>
      <w:r>
        <w:rPr>
          <w:rFonts w:hint="eastAsia" w:ascii="Times New Roman" w:hAnsi="Times New Roman" w:eastAsia="仿宋" w:cs="仿宋"/>
          <w:sz w:val="32"/>
          <w:szCs w:val="32"/>
          <w:rPrChange w:id="24" w:author="曾妍" w:date="2024-12-06T11:22:50Z">
            <w:rPr>
              <w:rFonts w:hint="eastAsia" w:ascii="仿宋" w:hAnsi="仿宋" w:eastAsia="仿宋" w:cs="仿宋"/>
              <w:sz w:val="32"/>
              <w:szCs w:val="32"/>
            </w:rPr>
          </w:rPrChange>
        </w:rPr>
        <w:t>级考试即将开始，请各位考生以及监考员仔细阅读以下注意事项，做好考前准备。</w:t>
      </w:r>
      <w:ins w:id="25" w:author="曾妍" w:date="2024-12-06T11:26:49Z">
        <w:r>
          <w:rPr>
            <w:rFonts w:hint="eastAsia" w:ascii="Times New Roman" w:hAnsi="Times New Roman" w:eastAsia="仿宋" w:cs="仿宋"/>
            <w:sz w:val="32"/>
            <w:szCs w:val="32"/>
            <w:lang w:val="en-US" w:eastAsia="zh-CN"/>
          </w:rPr>
          <w:t>具体</w:t>
        </w:r>
      </w:ins>
      <w:ins w:id="26" w:author="曾妍" w:date="2024-12-06T11:23:48Z">
        <w:r>
          <w:rPr>
            <w:rFonts w:hint="eastAsia" w:ascii="Times New Roman" w:hAnsi="Times New Roman" w:eastAsia="仿宋" w:cs="仿宋"/>
            <w:sz w:val="32"/>
            <w:szCs w:val="32"/>
            <w:lang w:val="en-US" w:eastAsia="zh-CN"/>
          </w:rPr>
          <w:t>事项</w:t>
        </w:r>
      </w:ins>
      <w:ins w:id="27" w:author="曾妍" w:date="2024-12-06T11:23:51Z">
        <w:r>
          <w:rPr>
            <w:rFonts w:hint="eastAsia" w:ascii="Times New Roman" w:hAnsi="Times New Roman" w:eastAsia="仿宋" w:cs="仿宋"/>
            <w:sz w:val="32"/>
            <w:szCs w:val="32"/>
            <w:lang w:val="en-US" w:eastAsia="zh-CN"/>
          </w:rPr>
          <w:t>如下</w:t>
        </w:r>
      </w:ins>
      <w:ins w:id="28" w:author="曾妍" w:date="2024-12-06T11:23:52Z">
        <w:r>
          <w:rPr>
            <w:rFonts w:hint="eastAsia" w:ascii="Times New Roman" w:hAnsi="Times New Roman" w:eastAsia="仿宋" w:cs="仿宋"/>
            <w:sz w:val="32"/>
            <w:szCs w:val="32"/>
            <w:lang w:val="en-US" w:eastAsia="zh-CN"/>
          </w:rPr>
          <w:t>：</w:t>
        </w:r>
      </w:ins>
    </w:p>
    <w:p w14:paraId="1AE826DF">
      <w:pPr>
        <w:adjustRightInd w:val="0"/>
        <w:snapToGrid w:val="0"/>
        <w:spacing w:line="586" w:lineRule="exact"/>
        <w:ind w:firstLine="640" w:firstLineChars="200"/>
        <w:rPr>
          <w:rFonts w:ascii="黑体" w:hAnsi="黑体" w:eastAsia="黑体" w:cs="仿宋"/>
          <w:b w:val="0"/>
          <w:bCs w:val="0"/>
          <w:sz w:val="32"/>
          <w:szCs w:val="32"/>
          <w:rPrChange w:id="29" w:author="曾妍" w:date="2024-12-06T11:22:50Z">
            <w:rPr>
              <w:rFonts w:ascii="仿宋" w:hAnsi="仿宋" w:eastAsia="仿宋" w:cs="仿宋"/>
              <w:b/>
              <w:bCs/>
              <w:sz w:val="32"/>
              <w:szCs w:val="32"/>
            </w:rPr>
          </w:rPrChange>
        </w:rPr>
      </w:pPr>
      <w:r>
        <w:rPr>
          <w:rFonts w:hint="eastAsia" w:ascii="黑体" w:hAnsi="黑体" w:eastAsia="黑体" w:cs="仿宋"/>
          <w:b w:val="0"/>
          <w:bCs w:val="0"/>
          <w:sz w:val="32"/>
          <w:szCs w:val="32"/>
          <w:rPrChange w:id="30" w:author="曾妍" w:date="2024-12-06T11:22:50Z">
            <w:rPr>
              <w:rFonts w:hint="eastAsia" w:ascii="仿宋" w:hAnsi="仿宋" w:eastAsia="仿宋" w:cs="仿宋"/>
              <w:b/>
              <w:bCs/>
              <w:sz w:val="32"/>
              <w:szCs w:val="32"/>
            </w:rPr>
          </w:rPrChange>
        </w:rPr>
        <w:t>一、考试时间</w:t>
      </w:r>
    </w:p>
    <w:p w14:paraId="3EBB0CF3">
      <w:pPr>
        <w:adjustRightInd w:val="0"/>
        <w:snapToGrid w:val="0"/>
        <w:spacing w:line="586" w:lineRule="exact"/>
        <w:ind w:firstLine="640" w:firstLineChars="200"/>
        <w:rPr>
          <w:rFonts w:ascii="Times New Roman" w:hAnsi="Times New Roman" w:eastAsia="仿宋" w:cs="仿宋"/>
          <w:sz w:val="32"/>
          <w:szCs w:val="32"/>
          <w:rPrChange w:id="32" w:author="曾妍" w:date="2024-12-06T11:22:50Z">
            <w:rPr>
              <w:rFonts w:ascii="仿宋" w:hAnsi="仿宋" w:eastAsia="仿宋" w:cs="仿宋"/>
              <w:sz w:val="32"/>
              <w:szCs w:val="32"/>
            </w:rPr>
          </w:rPrChange>
        </w:rPr>
        <w:pPrChange w:id="31" w:author="陈积(6000090)" w:date="2024-12-05T20:37:00Z">
          <w:pPr>
            <w:adjustRightInd w:val="0"/>
            <w:snapToGrid w:val="0"/>
            <w:spacing w:line="586" w:lineRule="exact"/>
            <w:ind w:firstLine="1280" w:firstLineChars="400"/>
          </w:pPr>
        </w:pPrChange>
      </w:pPr>
      <w:r>
        <w:rPr>
          <w:rFonts w:hint="eastAsia" w:ascii="Times New Roman" w:hAnsi="Times New Roman" w:eastAsia="仿宋" w:cs="仿宋"/>
          <w:sz w:val="32"/>
          <w:szCs w:val="32"/>
          <w:rPrChange w:id="33" w:author="曾妍" w:date="2024-12-06T11:22:50Z">
            <w:rPr>
              <w:rFonts w:hint="eastAsia" w:ascii="仿宋" w:hAnsi="仿宋" w:eastAsia="仿宋" w:cs="仿宋"/>
              <w:sz w:val="32"/>
              <w:szCs w:val="32"/>
            </w:rPr>
          </w:rPrChange>
        </w:rPr>
        <w:t>英语四级：</w:t>
      </w:r>
      <w:r>
        <w:rPr>
          <w:rFonts w:ascii="Times New Roman" w:hAnsi="Times New Roman" w:eastAsia="仿宋" w:cs="仿宋"/>
          <w:sz w:val="32"/>
          <w:szCs w:val="32"/>
          <w:rPrChange w:id="34" w:author="曾妍" w:date="2024-12-06T11:22:50Z">
            <w:rPr>
              <w:rFonts w:ascii="仿宋" w:hAnsi="仿宋" w:eastAsia="仿宋" w:cs="仿宋"/>
              <w:sz w:val="32"/>
              <w:szCs w:val="32"/>
            </w:rPr>
          </w:rPrChange>
        </w:rPr>
        <w:t>12</w:t>
      </w:r>
      <w:r>
        <w:rPr>
          <w:rFonts w:hint="eastAsia" w:ascii="Times New Roman" w:hAnsi="Times New Roman" w:eastAsia="仿宋" w:cs="仿宋"/>
          <w:sz w:val="32"/>
          <w:szCs w:val="32"/>
          <w:rPrChange w:id="35" w:author="曾妍" w:date="2024-12-06T11:22:50Z">
            <w:rPr>
              <w:rFonts w:hint="eastAsia" w:ascii="仿宋" w:hAnsi="仿宋" w:eastAsia="仿宋" w:cs="仿宋"/>
              <w:sz w:val="32"/>
              <w:szCs w:val="32"/>
            </w:rPr>
          </w:rPrChange>
        </w:rPr>
        <w:t>月</w:t>
      </w:r>
      <w:r>
        <w:rPr>
          <w:rFonts w:ascii="Times New Roman" w:hAnsi="Times New Roman" w:eastAsia="仿宋" w:cs="仿宋"/>
          <w:sz w:val="32"/>
          <w:szCs w:val="32"/>
          <w:rPrChange w:id="36" w:author="曾妍" w:date="2024-12-06T11:22:50Z">
            <w:rPr>
              <w:rFonts w:ascii="仿宋" w:hAnsi="仿宋" w:eastAsia="仿宋" w:cs="仿宋"/>
              <w:sz w:val="32"/>
              <w:szCs w:val="32"/>
            </w:rPr>
          </w:rPrChange>
        </w:rPr>
        <w:t>14</w:t>
      </w:r>
      <w:r>
        <w:rPr>
          <w:rFonts w:hint="eastAsia" w:ascii="Times New Roman" w:hAnsi="Times New Roman" w:eastAsia="仿宋" w:cs="仿宋"/>
          <w:sz w:val="32"/>
          <w:szCs w:val="32"/>
          <w:rPrChange w:id="37" w:author="曾妍" w:date="2024-12-06T11:22:50Z">
            <w:rPr>
              <w:rFonts w:hint="eastAsia" w:ascii="仿宋" w:hAnsi="仿宋" w:eastAsia="仿宋" w:cs="仿宋"/>
              <w:sz w:val="32"/>
              <w:szCs w:val="32"/>
            </w:rPr>
          </w:rPrChange>
        </w:rPr>
        <w:t>日上午</w:t>
      </w:r>
      <w:r>
        <w:rPr>
          <w:rFonts w:ascii="Times New Roman" w:hAnsi="Times New Roman" w:eastAsia="仿宋" w:cs="仿宋"/>
          <w:sz w:val="32"/>
          <w:szCs w:val="32"/>
          <w:rPrChange w:id="38" w:author="曾妍" w:date="2024-12-06T11:22:50Z">
            <w:rPr>
              <w:rFonts w:ascii="仿宋" w:hAnsi="仿宋" w:eastAsia="仿宋" w:cs="仿宋"/>
              <w:sz w:val="32"/>
              <w:szCs w:val="32"/>
            </w:rPr>
          </w:rPrChange>
        </w:rPr>
        <w:t>9:00-11:20</w:t>
      </w:r>
    </w:p>
    <w:p w14:paraId="1A9D2532">
      <w:pPr>
        <w:adjustRightInd w:val="0"/>
        <w:snapToGrid w:val="0"/>
        <w:spacing w:line="586" w:lineRule="exact"/>
        <w:ind w:firstLine="640" w:firstLineChars="200"/>
        <w:rPr>
          <w:rFonts w:ascii="Times New Roman" w:hAnsi="Times New Roman" w:eastAsia="仿宋" w:cs="仿宋"/>
          <w:sz w:val="32"/>
          <w:szCs w:val="32"/>
          <w:rPrChange w:id="40" w:author="曾妍" w:date="2024-12-06T11:22:50Z">
            <w:rPr>
              <w:rFonts w:ascii="仿宋" w:hAnsi="仿宋" w:eastAsia="仿宋" w:cs="仿宋"/>
              <w:sz w:val="32"/>
              <w:szCs w:val="32"/>
            </w:rPr>
          </w:rPrChange>
        </w:rPr>
        <w:pPrChange w:id="39" w:author="陈积(6000090)" w:date="2024-12-05T20:37:00Z">
          <w:pPr>
            <w:adjustRightInd w:val="0"/>
            <w:snapToGrid w:val="0"/>
            <w:spacing w:line="586" w:lineRule="exact"/>
            <w:ind w:firstLine="1280" w:firstLineChars="400"/>
          </w:pPr>
        </w:pPrChange>
      </w:pPr>
      <w:r>
        <w:rPr>
          <w:rFonts w:hint="eastAsia" w:ascii="Times New Roman" w:hAnsi="Times New Roman" w:eastAsia="仿宋" w:cs="仿宋"/>
          <w:sz w:val="32"/>
          <w:szCs w:val="32"/>
          <w:rPrChange w:id="41" w:author="曾妍" w:date="2024-12-06T11:22:50Z">
            <w:rPr>
              <w:rFonts w:hint="eastAsia" w:ascii="仿宋" w:hAnsi="仿宋" w:eastAsia="仿宋" w:cs="仿宋"/>
              <w:sz w:val="32"/>
              <w:szCs w:val="32"/>
            </w:rPr>
          </w:rPrChange>
        </w:rPr>
        <w:t>英语六级：</w:t>
      </w:r>
      <w:r>
        <w:rPr>
          <w:rFonts w:ascii="Times New Roman" w:hAnsi="Times New Roman" w:eastAsia="仿宋" w:cs="仿宋"/>
          <w:sz w:val="32"/>
          <w:szCs w:val="32"/>
          <w:rPrChange w:id="42" w:author="曾妍" w:date="2024-12-06T11:22:50Z">
            <w:rPr>
              <w:rFonts w:ascii="仿宋" w:hAnsi="仿宋" w:eastAsia="仿宋" w:cs="仿宋"/>
              <w:sz w:val="32"/>
              <w:szCs w:val="32"/>
            </w:rPr>
          </w:rPrChange>
        </w:rPr>
        <w:t>12</w:t>
      </w:r>
      <w:r>
        <w:rPr>
          <w:rFonts w:hint="eastAsia" w:ascii="Times New Roman" w:hAnsi="Times New Roman" w:eastAsia="仿宋" w:cs="仿宋"/>
          <w:sz w:val="32"/>
          <w:szCs w:val="32"/>
          <w:rPrChange w:id="43" w:author="曾妍" w:date="2024-12-06T11:22:50Z">
            <w:rPr>
              <w:rFonts w:hint="eastAsia" w:ascii="仿宋" w:hAnsi="仿宋" w:eastAsia="仿宋" w:cs="仿宋"/>
              <w:sz w:val="32"/>
              <w:szCs w:val="32"/>
            </w:rPr>
          </w:rPrChange>
        </w:rPr>
        <w:t>月</w:t>
      </w:r>
      <w:r>
        <w:rPr>
          <w:rFonts w:ascii="Times New Roman" w:hAnsi="Times New Roman" w:eastAsia="仿宋" w:cs="仿宋"/>
          <w:sz w:val="32"/>
          <w:szCs w:val="32"/>
          <w:rPrChange w:id="44" w:author="曾妍" w:date="2024-12-06T11:22:50Z">
            <w:rPr>
              <w:rFonts w:ascii="仿宋" w:hAnsi="仿宋" w:eastAsia="仿宋" w:cs="仿宋"/>
              <w:sz w:val="32"/>
              <w:szCs w:val="32"/>
            </w:rPr>
          </w:rPrChange>
        </w:rPr>
        <w:t>14</w:t>
      </w:r>
      <w:r>
        <w:rPr>
          <w:rFonts w:hint="eastAsia" w:ascii="Times New Roman" w:hAnsi="Times New Roman" w:eastAsia="仿宋" w:cs="仿宋"/>
          <w:sz w:val="32"/>
          <w:szCs w:val="32"/>
          <w:rPrChange w:id="45" w:author="曾妍" w:date="2024-12-06T11:22:50Z">
            <w:rPr>
              <w:rFonts w:hint="eastAsia" w:ascii="仿宋" w:hAnsi="仿宋" w:eastAsia="仿宋" w:cs="仿宋"/>
              <w:sz w:val="32"/>
              <w:szCs w:val="32"/>
            </w:rPr>
          </w:rPrChange>
        </w:rPr>
        <w:t>日下午</w:t>
      </w:r>
      <w:r>
        <w:rPr>
          <w:rFonts w:ascii="Times New Roman" w:hAnsi="Times New Roman" w:eastAsia="仿宋" w:cs="仿宋"/>
          <w:sz w:val="32"/>
          <w:szCs w:val="32"/>
          <w:rPrChange w:id="46" w:author="曾妍" w:date="2024-12-06T11:22:50Z">
            <w:rPr>
              <w:rFonts w:ascii="仿宋" w:hAnsi="仿宋" w:eastAsia="仿宋" w:cs="仿宋"/>
              <w:sz w:val="32"/>
              <w:szCs w:val="32"/>
            </w:rPr>
          </w:rPrChange>
        </w:rPr>
        <w:t>15:00-17:25</w:t>
      </w:r>
    </w:p>
    <w:p w14:paraId="0A2968FF">
      <w:pPr>
        <w:adjustRightInd w:val="0"/>
        <w:snapToGrid w:val="0"/>
        <w:spacing w:line="586" w:lineRule="exact"/>
        <w:ind w:firstLine="640" w:firstLineChars="200"/>
        <w:rPr>
          <w:rFonts w:ascii="Times New Roman" w:hAnsi="Times New Roman" w:eastAsia="仿宋" w:cs="仿宋"/>
          <w:sz w:val="32"/>
          <w:szCs w:val="32"/>
          <w:rPrChange w:id="48" w:author="曾妍" w:date="2024-12-06T11:22:50Z">
            <w:rPr>
              <w:rFonts w:ascii="仿宋" w:hAnsi="仿宋" w:eastAsia="仿宋" w:cs="仿宋"/>
              <w:sz w:val="32"/>
              <w:szCs w:val="32"/>
            </w:rPr>
          </w:rPrChange>
        </w:rPr>
        <w:pPrChange w:id="47" w:author="陈积(6000090)" w:date="2024-12-05T20:37:00Z">
          <w:pPr>
            <w:adjustRightInd w:val="0"/>
            <w:snapToGrid w:val="0"/>
            <w:spacing w:line="586" w:lineRule="exact"/>
            <w:ind w:firstLine="1280" w:firstLineChars="400"/>
          </w:pPr>
        </w:pPrChange>
      </w:pPr>
      <w:r>
        <w:rPr>
          <w:rFonts w:hint="eastAsia" w:ascii="Times New Roman" w:hAnsi="Times New Roman" w:eastAsia="仿宋" w:cs="仿宋"/>
          <w:sz w:val="32"/>
          <w:szCs w:val="32"/>
          <w:rPrChange w:id="49" w:author="曾妍" w:date="2024-12-06T11:22:50Z">
            <w:rPr>
              <w:rFonts w:hint="eastAsia" w:ascii="仿宋" w:hAnsi="仿宋" w:eastAsia="仿宋" w:cs="仿宋"/>
              <w:sz w:val="32"/>
              <w:szCs w:val="32"/>
            </w:rPr>
          </w:rPrChange>
        </w:rPr>
        <w:t>英语</w:t>
      </w:r>
      <w:r>
        <w:rPr>
          <w:rFonts w:ascii="Times New Roman" w:hAnsi="Times New Roman" w:eastAsia="仿宋" w:cs="仿宋"/>
          <w:sz w:val="32"/>
          <w:szCs w:val="32"/>
          <w:rPrChange w:id="50" w:author="曾妍" w:date="2024-12-06T11:22:50Z">
            <w:rPr>
              <w:rFonts w:ascii="仿宋" w:hAnsi="仿宋" w:eastAsia="仿宋" w:cs="仿宋"/>
              <w:sz w:val="32"/>
              <w:szCs w:val="32"/>
            </w:rPr>
          </w:rPrChange>
        </w:rPr>
        <w:t>B</w:t>
      </w:r>
      <w:r>
        <w:rPr>
          <w:rFonts w:hint="eastAsia" w:ascii="Times New Roman" w:hAnsi="Times New Roman" w:eastAsia="仿宋" w:cs="仿宋"/>
          <w:sz w:val="32"/>
          <w:szCs w:val="32"/>
          <w:rPrChange w:id="51" w:author="曾妍" w:date="2024-12-06T11:22:50Z">
            <w:rPr>
              <w:rFonts w:hint="eastAsia" w:ascii="仿宋" w:hAnsi="仿宋" w:eastAsia="仿宋" w:cs="仿宋"/>
              <w:sz w:val="32"/>
              <w:szCs w:val="32"/>
            </w:rPr>
          </w:rPrChange>
        </w:rPr>
        <w:t>级：</w:t>
      </w:r>
      <w:r>
        <w:rPr>
          <w:rFonts w:ascii="Times New Roman" w:hAnsi="Times New Roman" w:eastAsia="仿宋" w:cs="仿宋"/>
          <w:sz w:val="32"/>
          <w:szCs w:val="32"/>
          <w:rPrChange w:id="52" w:author="曾妍" w:date="2024-12-06T11:22:50Z">
            <w:rPr>
              <w:rFonts w:ascii="仿宋" w:hAnsi="仿宋" w:eastAsia="仿宋" w:cs="仿宋"/>
              <w:sz w:val="32"/>
              <w:szCs w:val="32"/>
            </w:rPr>
          </w:rPrChange>
        </w:rPr>
        <w:t>12</w:t>
      </w:r>
      <w:r>
        <w:rPr>
          <w:rFonts w:hint="eastAsia" w:ascii="Times New Roman" w:hAnsi="Times New Roman" w:eastAsia="仿宋" w:cs="仿宋"/>
          <w:sz w:val="32"/>
          <w:szCs w:val="32"/>
          <w:rPrChange w:id="53" w:author="曾妍" w:date="2024-12-06T11:22:50Z">
            <w:rPr>
              <w:rFonts w:hint="eastAsia" w:ascii="仿宋" w:hAnsi="仿宋" w:eastAsia="仿宋" w:cs="仿宋"/>
              <w:sz w:val="32"/>
              <w:szCs w:val="32"/>
            </w:rPr>
          </w:rPrChange>
        </w:rPr>
        <w:t>月</w:t>
      </w:r>
      <w:r>
        <w:rPr>
          <w:rFonts w:ascii="Times New Roman" w:hAnsi="Times New Roman" w:eastAsia="仿宋" w:cs="仿宋"/>
          <w:sz w:val="32"/>
          <w:szCs w:val="32"/>
          <w:rPrChange w:id="54" w:author="曾妍" w:date="2024-12-06T11:22:50Z">
            <w:rPr>
              <w:rFonts w:ascii="仿宋" w:hAnsi="仿宋" w:eastAsia="仿宋" w:cs="仿宋"/>
              <w:sz w:val="32"/>
              <w:szCs w:val="32"/>
            </w:rPr>
          </w:rPrChange>
        </w:rPr>
        <w:t>15</w:t>
      </w:r>
      <w:r>
        <w:rPr>
          <w:rFonts w:hint="eastAsia" w:ascii="Times New Roman" w:hAnsi="Times New Roman" w:eastAsia="仿宋" w:cs="仿宋"/>
          <w:sz w:val="32"/>
          <w:szCs w:val="32"/>
          <w:rPrChange w:id="55" w:author="曾妍" w:date="2024-12-06T11:22:50Z">
            <w:rPr>
              <w:rFonts w:hint="eastAsia" w:ascii="仿宋" w:hAnsi="仿宋" w:eastAsia="仿宋" w:cs="仿宋"/>
              <w:sz w:val="32"/>
              <w:szCs w:val="32"/>
            </w:rPr>
          </w:rPrChange>
        </w:rPr>
        <w:t>日下午</w:t>
      </w:r>
      <w:r>
        <w:rPr>
          <w:rFonts w:ascii="Times New Roman" w:hAnsi="Times New Roman" w:eastAsia="仿宋" w:cs="仿宋"/>
          <w:sz w:val="32"/>
          <w:szCs w:val="32"/>
          <w:rPrChange w:id="56" w:author="曾妍" w:date="2024-12-06T11:22:50Z">
            <w:rPr>
              <w:rFonts w:ascii="仿宋" w:hAnsi="仿宋" w:eastAsia="仿宋" w:cs="仿宋"/>
              <w:sz w:val="32"/>
              <w:szCs w:val="32"/>
            </w:rPr>
          </w:rPrChange>
        </w:rPr>
        <w:t>15:00-17:00</w:t>
      </w:r>
    </w:p>
    <w:p w14:paraId="29A3ECCE">
      <w:pPr>
        <w:adjustRightInd w:val="0"/>
        <w:snapToGrid w:val="0"/>
        <w:spacing w:line="586" w:lineRule="exact"/>
        <w:ind w:firstLine="640" w:firstLineChars="200"/>
        <w:rPr>
          <w:rFonts w:ascii="黑体" w:hAnsi="黑体" w:eastAsia="黑体" w:cs="仿宋"/>
          <w:b w:val="0"/>
          <w:bCs w:val="0"/>
          <w:sz w:val="32"/>
          <w:szCs w:val="32"/>
          <w:rPrChange w:id="58" w:author="曾妍" w:date="2024-12-06T11:22:50Z">
            <w:rPr>
              <w:rFonts w:ascii="仿宋" w:hAnsi="仿宋" w:eastAsia="仿宋" w:cs="仿宋"/>
              <w:b/>
              <w:bCs/>
              <w:sz w:val="32"/>
              <w:szCs w:val="32"/>
            </w:rPr>
          </w:rPrChange>
        </w:rPr>
        <w:pPrChange w:id="57" w:author="陈积(6000090)" w:date="2024-12-05T20:38:00Z">
          <w:pPr>
            <w:adjustRightInd w:val="0"/>
            <w:snapToGrid w:val="0"/>
            <w:spacing w:line="586" w:lineRule="exact"/>
            <w:ind w:firstLine="643" w:firstLineChars="200"/>
          </w:pPr>
        </w:pPrChange>
      </w:pPr>
      <w:r>
        <w:rPr>
          <w:rFonts w:hint="eastAsia" w:ascii="黑体" w:hAnsi="黑体" w:eastAsia="黑体" w:cs="仿宋"/>
          <w:b w:val="0"/>
          <w:bCs w:val="0"/>
          <w:sz w:val="32"/>
          <w:szCs w:val="32"/>
          <w:rPrChange w:id="59" w:author="曾妍" w:date="2024-12-06T11:22:50Z">
            <w:rPr>
              <w:rFonts w:hint="eastAsia" w:ascii="仿宋" w:hAnsi="仿宋" w:eastAsia="仿宋" w:cs="仿宋"/>
              <w:b/>
              <w:bCs/>
              <w:sz w:val="32"/>
              <w:szCs w:val="32"/>
            </w:rPr>
          </w:rPrChange>
        </w:rPr>
        <w:t>二、</w:t>
      </w:r>
      <w:del w:id="60" w:author="曾妍" w:date="2024-12-06T11:28:39Z">
        <w:r>
          <w:rPr>
            <w:rFonts w:hint="default" w:ascii="黑体" w:hAnsi="黑体" w:eastAsia="黑体" w:cs="仿宋"/>
            <w:b w:val="0"/>
            <w:bCs w:val="0"/>
            <w:sz w:val="32"/>
            <w:szCs w:val="32"/>
            <w:rPrChange w:id="61" w:author="曾妍" w:date="2024-12-06T11:22:50Z">
              <w:rPr>
                <w:rFonts w:hint="eastAsia" w:ascii="仿宋" w:hAnsi="仿宋" w:eastAsia="仿宋" w:cs="仿宋"/>
                <w:b/>
                <w:bCs/>
                <w:sz w:val="32"/>
                <w:szCs w:val="32"/>
              </w:rPr>
            </w:rPrChange>
          </w:rPr>
          <w:delText>组考</w:delText>
        </w:r>
      </w:del>
      <w:ins w:id="63" w:author="曾妍" w:date="2024-12-06T11:28:40Z">
        <w:r>
          <w:rPr>
            <w:rFonts w:hint="eastAsia" w:ascii="黑体" w:hAnsi="黑体" w:eastAsia="黑体" w:cs="仿宋"/>
            <w:b w:val="0"/>
            <w:bCs w:val="0"/>
            <w:sz w:val="32"/>
            <w:szCs w:val="32"/>
            <w:lang w:val="en-US" w:eastAsia="zh-CN"/>
          </w:rPr>
          <w:t>考务</w:t>
        </w:r>
      </w:ins>
      <w:ins w:id="64" w:author="曾妍" w:date="2024-12-06T11:28:47Z">
        <w:r>
          <w:rPr>
            <w:rFonts w:hint="eastAsia" w:ascii="黑体" w:hAnsi="黑体" w:eastAsia="黑体" w:cs="仿宋"/>
            <w:b w:val="0"/>
            <w:bCs w:val="0"/>
            <w:sz w:val="32"/>
            <w:szCs w:val="32"/>
            <w:lang w:val="en-US" w:eastAsia="zh-CN"/>
          </w:rPr>
          <w:t>组织</w:t>
        </w:r>
      </w:ins>
      <w:r>
        <w:rPr>
          <w:rFonts w:hint="eastAsia" w:ascii="黑体" w:hAnsi="黑体" w:eastAsia="黑体" w:cs="仿宋"/>
          <w:b w:val="0"/>
          <w:bCs w:val="0"/>
          <w:sz w:val="32"/>
          <w:szCs w:val="32"/>
          <w:rPrChange w:id="65" w:author="曾妍" w:date="2024-12-06T11:22:50Z">
            <w:rPr>
              <w:rFonts w:hint="eastAsia" w:ascii="仿宋" w:hAnsi="仿宋" w:eastAsia="仿宋" w:cs="仿宋"/>
              <w:b/>
              <w:bCs/>
              <w:sz w:val="32"/>
              <w:szCs w:val="32"/>
            </w:rPr>
          </w:rPrChange>
        </w:rPr>
        <w:t>工作</w:t>
      </w:r>
    </w:p>
    <w:p w14:paraId="3BB7FF7E">
      <w:pPr>
        <w:spacing w:line="586" w:lineRule="exact"/>
        <w:ind w:firstLine="640" w:firstLineChars="200"/>
        <w:rPr>
          <w:rFonts w:ascii="Times New Roman" w:hAnsi="Times New Roman" w:eastAsia="仿宋" w:cs="仿宋"/>
          <w:sz w:val="32"/>
          <w:szCs w:val="32"/>
          <w:rPrChange w:id="67" w:author="曾妍" w:date="2024-12-06T11:22:50Z">
            <w:rPr>
              <w:rFonts w:ascii="仿宋" w:hAnsi="仿宋" w:eastAsia="仿宋" w:cs="仿宋"/>
              <w:sz w:val="32"/>
              <w:szCs w:val="32"/>
            </w:rPr>
          </w:rPrChange>
        </w:rPr>
        <w:pPrChange w:id="66" w:author="陈积(6000090)" w:date="2024-12-05T20:37:00Z">
          <w:pPr>
            <w:ind w:firstLine="640" w:firstLineChars="200"/>
          </w:pPr>
        </w:pPrChange>
      </w:pPr>
      <w:r>
        <w:rPr>
          <w:rFonts w:hint="eastAsia" w:ascii="Times New Roman" w:hAnsi="Times New Roman" w:eastAsia="仿宋" w:cs="仿宋"/>
          <w:sz w:val="32"/>
          <w:szCs w:val="32"/>
          <w:rPrChange w:id="68" w:author="曾妍" w:date="2024-12-06T11:22:50Z">
            <w:rPr>
              <w:rFonts w:hint="eastAsia" w:ascii="仿宋" w:hAnsi="仿宋" w:eastAsia="仿宋" w:cs="仿宋"/>
              <w:sz w:val="32"/>
              <w:szCs w:val="32"/>
            </w:rPr>
          </w:rPrChange>
        </w:rPr>
        <w:t>根据《自治区招生考试院关于做好我区</w:t>
      </w:r>
      <w:r>
        <w:rPr>
          <w:rFonts w:ascii="Times New Roman" w:hAnsi="Times New Roman" w:eastAsia="仿宋" w:cs="仿宋"/>
          <w:sz w:val="32"/>
          <w:szCs w:val="32"/>
          <w:rPrChange w:id="69" w:author="曾妍" w:date="2024-12-06T11:22:50Z">
            <w:rPr>
              <w:rFonts w:ascii="仿宋" w:hAnsi="仿宋" w:eastAsia="仿宋" w:cs="仿宋"/>
              <w:sz w:val="32"/>
              <w:szCs w:val="32"/>
            </w:rPr>
          </w:rPrChange>
        </w:rPr>
        <w:t>2024</w:t>
      </w:r>
      <w:r>
        <w:rPr>
          <w:rFonts w:hint="eastAsia" w:ascii="Times New Roman" w:hAnsi="Times New Roman" w:eastAsia="仿宋" w:cs="仿宋"/>
          <w:sz w:val="32"/>
          <w:szCs w:val="32"/>
          <w:rPrChange w:id="70" w:author="曾妍" w:date="2024-12-06T11:22:50Z">
            <w:rPr>
              <w:rFonts w:hint="eastAsia" w:ascii="仿宋" w:hAnsi="仿宋" w:eastAsia="仿宋" w:cs="仿宋"/>
              <w:sz w:val="32"/>
              <w:szCs w:val="32"/>
            </w:rPr>
          </w:rPrChange>
        </w:rPr>
        <w:t>年下半年全国大学英语四、六级考试和高校英语应用能力</w:t>
      </w:r>
      <w:r>
        <w:rPr>
          <w:rFonts w:ascii="Times New Roman" w:hAnsi="Times New Roman" w:eastAsia="仿宋" w:cs="仿宋"/>
          <w:sz w:val="32"/>
          <w:szCs w:val="32"/>
          <w:rPrChange w:id="71" w:author="曾妍" w:date="2024-12-06T11:22:50Z">
            <w:rPr>
              <w:rFonts w:ascii="仿宋" w:hAnsi="仿宋" w:eastAsia="仿宋" w:cs="仿宋"/>
              <w:sz w:val="32"/>
              <w:szCs w:val="32"/>
            </w:rPr>
          </w:rPrChange>
        </w:rPr>
        <w:t>B</w:t>
      </w:r>
      <w:r>
        <w:rPr>
          <w:rFonts w:hint="eastAsia" w:ascii="Times New Roman" w:hAnsi="Times New Roman" w:eastAsia="仿宋" w:cs="仿宋"/>
          <w:sz w:val="32"/>
          <w:szCs w:val="32"/>
          <w:rPrChange w:id="72" w:author="曾妍" w:date="2024-12-06T11:22:50Z">
            <w:rPr>
              <w:rFonts w:hint="eastAsia" w:ascii="仿宋" w:hAnsi="仿宋" w:eastAsia="仿宋" w:cs="仿宋"/>
              <w:sz w:val="32"/>
              <w:szCs w:val="32"/>
            </w:rPr>
          </w:rPrChange>
        </w:rPr>
        <w:t>级考试考务工作的通知》（桂考院〔</w:t>
      </w:r>
      <w:r>
        <w:rPr>
          <w:rFonts w:ascii="Times New Roman" w:hAnsi="Times New Roman" w:eastAsia="仿宋" w:cs="仿宋"/>
          <w:sz w:val="32"/>
          <w:szCs w:val="32"/>
          <w:rPrChange w:id="73" w:author="曾妍" w:date="2024-12-06T11:22:50Z">
            <w:rPr>
              <w:rFonts w:ascii="仿宋" w:hAnsi="仿宋" w:eastAsia="仿宋" w:cs="仿宋"/>
              <w:sz w:val="32"/>
              <w:szCs w:val="32"/>
            </w:rPr>
          </w:rPrChange>
        </w:rPr>
        <w:t>2024</w:t>
      </w:r>
      <w:r>
        <w:rPr>
          <w:rFonts w:hint="eastAsia" w:ascii="Times New Roman" w:hAnsi="Times New Roman" w:eastAsia="仿宋" w:cs="仿宋"/>
          <w:sz w:val="32"/>
          <w:szCs w:val="32"/>
          <w:rPrChange w:id="74" w:author="曾妍" w:date="2024-12-06T11:22:50Z">
            <w:rPr>
              <w:rFonts w:hint="eastAsia" w:ascii="仿宋" w:hAnsi="仿宋" w:eastAsia="仿宋" w:cs="仿宋"/>
              <w:sz w:val="32"/>
              <w:szCs w:val="32"/>
            </w:rPr>
          </w:rPrChange>
        </w:rPr>
        <w:t>〕</w:t>
      </w:r>
      <w:r>
        <w:rPr>
          <w:rFonts w:ascii="Times New Roman" w:hAnsi="Times New Roman" w:eastAsia="仿宋" w:cs="仿宋"/>
          <w:sz w:val="32"/>
          <w:szCs w:val="32"/>
          <w:rPrChange w:id="75" w:author="曾妍" w:date="2024-12-06T11:22:50Z">
            <w:rPr>
              <w:rFonts w:ascii="仿宋" w:hAnsi="仿宋" w:eastAsia="仿宋" w:cs="仿宋"/>
              <w:sz w:val="32"/>
              <w:szCs w:val="32"/>
            </w:rPr>
          </w:rPrChange>
        </w:rPr>
        <w:t>227</w:t>
      </w:r>
      <w:r>
        <w:rPr>
          <w:rFonts w:hint="eastAsia" w:ascii="Times New Roman" w:hAnsi="Times New Roman" w:eastAsia="仿宋" w:cs="仿宋"/>
          <w:sz w:val="32"/>
          <w:szCs w:val="32"/>
          <w:rPrChange w:id="76" w:author="曾妍" w:date="2024-12-06T11:22:50Z">
            <w:rPr>
              <w:rFonts w:hint="eastAsia" w:ascii="仿宋" w:hAnsi="仿宋" w:eastAsia="仿宋" w:cs="仿宋"/>
              <w:sz w:val="32"/>
              <w:szCs w:val="32"/>
            </w:rPr>
          </w:rPrChange>
        </w:rPr>
        <w:t>号）文件精神，为保证考试顺利进行，请各有关单位做好</w:t>
      </w:r>
      <w:del w:id="77" w:author="曾妍" w:date="2024-12-06T12:19:10Z">
        <w:r>
          <w:rPr>
            <w:rFonts w:hint="default" w:ascii="Times New Roman" w:hAnsi="Times New Roman" w:eastAsia="仿宋" w:cs="仿宋"/>
            <w:sz w:val="32"/>
            <w:szCs w:val="32"/>
            <w:rPrChange w:id="78" w:author="曾妍" w:date="2024-12-06T11:22:50Z">
              <w:rPr>
                <w:rFonts w:hint="eastAsia" w:ascii="仿宋" w:hAnsi="仿宋" w:eastAsia="仿宋" w:cs="仿宋"/>
                <w:sz w:val="32"/>
                <w:szCs w:val="32"/>
              </w:rPr>
            </w:rPrChange>
          </w:rPr>
          <w:delText>组考</w:delText>
        </w:r>
      </w:del>
      <w:ins w:id="80" w:author="曾妍" w:date="2024-12-06T12:19:10Z">
        <w:r>
          <w:rPr>
            <w:rFonts w:hint="eastAsia" w:ascii="Times New Roman" w:hAnsi="Times New Roman" w:eastAsia="仿宋" w:cs="仿宋"/>
            <w:sz w:val="32"/>
            <w:szCs w:val="32"/>
            <w:lang w:val="en-US" w:eastAsia="zh-CN"/>
          </w:rPr>
          <w:t>考务</w:t>
        </w:r>
      </w:ins>
      <w:ins w:id="81" w:author="曾妍" w:date="2024-12-06T12:19:11Z">
        <w:r>
          <w:rPr>
            <w:rFonts w:hint="eastAsia" w:ascii="Times New Roman" w:hAnsi="Times New Roman" w:eastAsia="仿宋" w:cs="仿宋"/>
            <w:sz w:val="32"/>
            <w:szCs w:val="32"/>
            <w:lang w:val="en-US" w:eastAsia="zh-CN"/>
          </w:rPr>
          <w:t>组织</w:t>
        </w:r>
      </w:ins>
      <w:del w:id="82" w:author="曾妍" w:date="2024-12-06T12:19:13Z">
        <w:r>
          <w:rPr>
            <w:rFonts w:hint="eastAsia" w:ascii="Times New Roman" w:hAnsi="Times New Roman" w:eastAsia="仿宋" w:cs="仿宋"/>
            <w:sz w:val="32"/>
            <w:szCs w:val="32"/>
            <w:rPrChange w:id="83" w:author="曾妍" w:date="2024-12-06T11:22:50Z">
              <w:rPr>
                <w:rFonts w:hint="eastAsia" w:ascii="仿宋" w:hAnsi="仿宋" w:eastAsia="仿宋" w:cs="仿宋"/>
                <w:sz w:val="32"/>
                <w:szCs w:val="32"/>
              </w:rPr>
            </w:rPrChange>
          </w:rPr>
          <w:delText>的</w:delText>
        </w:r>
      </w:del>
      <w:r>
        <w:rPr>
          <w:rFonts w:hint="eastAsia" w:ascii="Times New Roman" w:hAnsi="Times New Roman" w:eastAsia="仿宋" w:cs="仿宋"/>
          <w:sz w:val="32"/>
          <w:szCs w:val="32"/>
          <w:rPrChange w:id="85" w:author="曾妍" w:date="2024-12-06T11:22:50Z">
            <w:rPr>
              <w:rFonts w:hint="eastAsia" w:ascii="仿宋" w:hAnsi="仿宋" w:eastAsia="仿宋" w:cs="仿宋"/>
              <w:sz w:val="32"/>
              <w:szCs w:val="32"/>
            </w:rPr>
          </w:rPrChange>
        </w:rPr>
        <w:t>相关工作，协助做好听力放音、供水供电、打铃、清洁、安全保卫及医疗服务等工作。</w:t>
      </w:r>
    </w:p>
    <w:p w14:paraId="5472334D">
      <w:pPr>
        <w:adjustRightInd w:val="0"/>
        <w:snapToGrid w:val="0"/>
        <w:spacing w:line="586" w:lineRule="exact"/>
        <w:ind w:firstLine="640" w:firstLineChars="200"/>
        <w:rPr>
          <w:rFonts w:ascii="黑体" w:hAnsi="黑体" w:eastAsia="黑体" w:cs="仿宋"/>
          <w:b w:val="0"/>
          <w:bCs w:val="0"/>
          <w:sz w:val="32"/>
          <w:szCs w:val="32"/>
          <w:rPrChange w:id="87" w:author="曾妍" w:date="2024-12-06T11:22:50Z">
            <w:rPr>
              <w:rFonts w:ascii="仿宋" w:hAnsi="仿宋" w:eastAsia="仿宋" w:cs="仿宋"/>
              <w:b/>
              <w:bCs/>
              <w:sz w:val="32"/>
              <w:szCs w:val="32"/>
            </w:rPr>
          </w:rPrChange>
        </w:rPr>
        <w:pPrChange w:id="86" w:author="陈积(6000090)" w:date="2024-12-05T20:38:00Z">
          <w:pPr>
            <w:adjustRightInd w:val="0"/>
            <w:snapToGrid w:val="0"/>
            <w:spacing w:line="586" w:lineRule="exact"/>
            <w:ind w:firstLine="643" w:firstLineChars="200"/>
          </w:pPr>
        </w:pPrChange>
      </w:pPr>
      <w:r>
        <w:rPr>
          <w:rFonts w:hint="eastAsia" w:ascii="黑体" w:hAnsi="黑体" w:eastAsia="黑体" w:cs="仿宋"/>
          <w:b w:val="0"/>
          <w:bCs w:val="0"/>
          <w:sz w:val="32"/>
          <w:szCs w:val="32"/>
          <w:rPrChange w:id="88" w:author="曾妍" w:date="2024-12-06T11:22:50Z">
            <w:rPr>
              <w:rFonts w:hint="eastAsia" w:ascii="仿宋" w:hAnsi="仿宋" w:eastAsia="仿宋" w:cs="仿宋"/>
              <w:b/>
              <w:bCs/>
              <w:sz w:val="32"/>
              <w:szCs w:val="32"/>
            </w:rPr>
          </w:rPrChange>
        </w:rPr>
        <w:t>三、考生须知</w:t>
      </w:r>
    </w:p>
    <w:p w14:paraId="6E0806A7">
      <w:pPr>
        <w:adjustRightInd w:val="0"/>
        <w:snapToGrid w:val="0"/>
        <w:spacing w:line="586" w:lineRule="exact"/>
        <w:ind w:firstLine="640" w:firstLineChars="200"/>
        <w:rPr>
          <w:rFonts w:ascii="Times New Roman" w:hAnsi="Times New Roman" w:eastAsia="仿宋" w:cs="仿宋"/>
          <w:sz w:val="32"/>
          <w:szCs w:val="32"/>
          <w:rPrChange w:id="89" w:author="曾妍" w:date="2024-12-06T11:22:50Z">
            <w:rPr>
              <w:rFonts w:ascii="仿宋" w:hAnsi="仿宋" w:eastAsia="仿宋" w:cs="仿宋"/>
              <w:sz w:val="32"/>
              <w:szCs w:val="32"/>
            </w:rPr>
          </w:rPrChange>
        </w:rPr>
      </w:pPr>
      <w:del w:id="90" w:author="曾妍" w:date="2024-12-06T12:19:22Z">
        <w:r>
          <w:rPr>
            <w:rFonts w:ascii="Times New Roman" w:hAnsi="Times New Roman" w:eastAsia="仿宋" w:cs="仿宋"/>
            <w:sz w:val="32"/>
            <w:szCs w:val="32"/>
            <w:rPrChange w:id="91" w:author="曾妍" w:date="2024-12-06T11:22:50Z">
              <w:rPr>
                <w:rFonts w:ascii="仿宋" w:hAnsi="仿宋" w:eastAsia="仿宋" w:cs="仿宋"/>
                <w:sz w:val="32"/>
                <w:szCs w:val="32"/>
              </w:rPr>
            </w:rPrChange>
          </w:rPr>
          <w:delText>1.</w:delText>
        </w:r>
      </w:del>
      <w:ins w:id="93" w:author="曾妍" w:date="2024-12-06T12:19:22Z">
        <w:r>
          <w:rPr>
            <w:rFonts w:hint="eastAsia" w:ascii="Times New Roman" w:hAnsi="Times New Roman" w:eastAsia="仿宋" w:cs="仿宋"/>
            <w:sz w:val="32"/>
            <w:szCs w:val="32"/>
            <w:lang w:eastAsia="zh-CN"/>
          </w:rPr>
          <w:t>（</w:t>
        </w:r>
      </w:ins>
      <w:ins w:id="94" w:author="曾妍" w:date="2024-12-06T12:19:23Z">
        <w:r>
          <w:rPr>
            <w:rFonts w:hint="eastAsia" w:ascii="Times New Roman" w:hAnsi="Times New Roman" w:eastAsia="仿宋" w:cs="仿宋"/>
            <w:sz w:val="32"/>
            <w:szCs w:val="32"/>
            <w:lang w:val="en-US" w:eastAsia="zh-CN"/>
          </w:rPr>
          <w:t>一</w:t>
        </w:r>
      </w:ins>
      <w:ins w:id="95" w:author="曾妍" w:date="2024-12-06T12:19:22Z">
        <w:r>
          <w:rPr>
            <w:rFonts w:hint="eastAsia" w:ascii="Times New Roman" w:hAnsi="Times New Roman" w:eastAsia="仿宋" w:cs="仿宋"/>
            <w:sz w:val="32"/>
            <w:szCs w:val="32"/>
            <w:lang w:eastAsia="zh-CN"/>
          </w:rPr>
          <w:t>）</w:t>
        </w:r>
      </w:ins>
      <w:r>
        <w:rPr>
          <w:rFonts w:hint="eastAsia" w:ascii="Times New Roman" w:hAnsi="Times New Roman" w:eastAsia="仿宋" w:cs="仿宋"/>
          <w:sz w:val="32"/>
          <w:szCs w:val="32"/>
          <w:rPrChange w:id="96" w:author="曾妍" w:date="2024-12-06T11:22:50Z">
            <w:rPr>
              <w:rFonts w:hint="eastAsia" w:ascii="仿宋" w:hAnsi="仿宋" w:eastAsia="仿宋" w:cs="仿宋"/>
              <w:sz w:val="32"/>
              <w:szCs w:val="32"/>
            </w:rPr>
          </w:rPrChange>
        </w:rPr>
        <w:t>请考生事先仔细阅读《考生守则》、《考场纪律》和《诚信考试承诺书》（具体见附件），遵守相关规定，并提前熟悉考场位置。</w:t>
      </w:r>
    </w:p>
    <w:p w14:paraId="17E19847">
      <w:pPr>
        <w:adjustRightInd w:val="0"/>
        <w:snapToGrid w:val="0"/>
        <w:spacing w:line="586" w:lineRule="exact"/>
        <w:ind w:firstLine="640" w:firstLineChars="200"/>
        <w:rPr>
          <w:rFonts w:ascii="Times New Roman" w:hAnsi="Times New Roman" w:eastAsia="仿宋" w:cs="仿宋"/>
          <w:sz w:val="32"/>
          <w:szCs w:val="32"/>
          <w:rPrChange w:id="97" w:author="曾妍" w:date="2024-12-06T11:22:50Z">
            <w:rPr>
              <w:rFonts w:ascii="仿宋" w:hAnsi="仿宋" w:eastAsia="仿宋" w:cs="仿宋"/>
              <w:sz w:val="32"/>
              <w:szCs w:val="32"/>
            </w:rPr>
          </w:rPrChange>
        </w:rPr>
      </w:pPr>
      <w:del w:id="98" w:author="曾妍" w:date="2024-12-06T12:19:26Z">
        <w:r>
          <w:rPr>
            <w:rFonts w:ascii="Times New Roman" w:hAnsi="Times New Roman" w:eastAsia="仿宋" w:cs="仿宋"/>
            <w:sz w:val="32"/>
            <w:szCs w:val="32"/>
            <w:rPrChange w:id="99" w:author="曾妍" w:date="2024-12-06T11:22:50Z">
              <w:rPr>
                <w:rFonts w:ascii="仿宋" w:hAnsi="仿宋" w:eastAsia="仿宋" w:cs="仿宋"/>
                <w:sz w:val="32"/>
                <w:szCs w:val="32"/>
              </w:rPr>
            </w:rPrChange>
          </w:rPr>
          <w:delText>2.</w:delText>
        </w:r>
      </w:del>
      <w:ins w:id="101" w:author="曾妍" w:date="2024-12-06T12:19:26Z">
        <w:r>
          <w:rPr>
            <w:rFonts w:hint="eastAsia" w:ascii="Times New Roman" w:hAnsi="Times New Roman" w:eastAsia="仿宋" w:cs="仿宋"/>
            <w:sz w:val="32"/>
            <w:szCs w:val="32"/>
            <w:lang w:eastAsia="zh-CN"/>
          </w:rPr>
          <w:t>（</w:t>
        </w:r>
      </w:ins>
      <w:ins w:id="102" w:author="曾妍" w:date="2024-12-06T12:19:27Z">
        <w:r>
          <w:rPr>
            <w:rFonts w:hint="eastAsia" w:ascii="Times New Roman" w:hAnsi="Times New Roman" w:eastAsia="仿宋" w:cs="仿宋"/>
            <w:sz w:val="32"/>
            <w:szCs w:val="32"/>
            <w:lang w:val="en-US" w:eastAsia="zh-CN"/>
          </w:rPr>
          <w:t>二</w:t>
        </w:r>
      </w:ins>
      <w:ins w:id="103" w:author="曾妍" w:date="2024-12-06T12:19:26Z">
        <w:r>
          <w:rPr>
            <w:rFonts w:hint="eastAsia" w:ascii="Times New Roman" w:hAnsi="Times New Roman" w:eastAsia="仿宋" w:cs="仿宋"/>
            <w:sz w:val="32"/>
            <w:szCs w:val="32"/>
            <w:lang w:eastAsia="zh-CN"/>
          </w:rPr>
          <w:t>）</w:t>
        </w:r>
      </w:ins>
      <w:r>
        <w:rPr>
          <w:rFonts w:hint="eastAsia" w:ascii="Times New Roman" w:hAnsi="Times New Roman" w:eastAsia="仿宋" w:cs="仿宋"/>
          <w:sz w:val="32"/>
          <w:szCs w:val="32"/>
          <w:rPrChange w:id="104" w:author="曾妍" w:date="2024-12-06T11:22:50Z">
            <w:rPr>
              <w:rFonts w:hint="eastAsia" w:ascii="仿宋" w:hAnsi="仿宋" w:eastAsia="仿宋" w:cs="仿宋"/>
              <w:sz w:val="32"/>
              <w:szCs w:val="32"/>
            </w:rPr>
          </w:rPrChange>
        </w:rPr>
        <w:t>考生参加考试必须带齐双证（准考证、身份证），无身份证者，须持学院出具的“临时考试专用证”及学生证或一卡通。要求各证件上的相片、姓名等信息必须清晰。证件不齐者，一律拒绝入场。</w:t>
      </w:r>
    </w:p>
    <w:p w14:paraId="652D4D28">
      <w:pPr>
        <w:adjustRightInd w:val="0"/>
        <w:snapToGrid w:val="0"/>
        <w:spacing w:line="586" w:lineRule="exact"/>
        <w:ind w:firstLine="640" w:firstLineChars="200"/>
        <w:rPr>
          <w:rFonts w:ascii="Times New Roman" w:hAnsi="Times New Roman" w:eastAsia="仿宋" w:cs="仿宋"/>
          <w:sz w:val="32"/>
          <w:szCs w:val="32"/>
          <w:rPrChange w:id="105" w:author="曾妍" w:date="2024-12-06T11:22:50Z">
            <w:rPr>
              <w:rFonts w:ascii="仿宋" w:hAnsi="仿宋" w:eastAsia="仿宋" w:cs="仿宋"/>
              <w:sz w:val="32"/>
              <w:szCs w:val="32"/>
            </w:rPr>
          </w:rPrChange>
        </w:rPr>
      </w:pPr>
      <w:del w:id="106" w:author="曾妍" w:date="2024-12-06T12:19:42Z">
        <w:r>
          <w:rPr>
            <w:rFonts w:ascii="Times New Roman" w:hAnsi="Times New Roman" w:eastAsia="仿宋" w:cs="仿宋"/>
            <w:color w:val="000000" w:themeColor="text1"/>
            <w:sz w:val="32"/>
            <w:szCs w:val="32"/>
            <w:rPrChange w:id="107" w:author="曾妍" w:date="2024-12-06T11:22:50Z">
              <w:rPr>
                <w:rFonts w:ascii="仿宋" w:hAnsi="仿宋" w:eastAsia="仿宋" w:cs="仿宋"/>
                <w:color w:val="000000" w:themeColor="text1"/>
                <w:sz w:val="32"/>
                <w:szCs w:val="32"/>
                <w14:textFill>
                  <w14:solidFill>
                    <w14:schemeClr w14:val="tx1"/>
                  </w14:solidFill>
                </w14:textFill>
              </w:rPr>
            </w:rPrChange>
            <w14:textFill>
              <w14:solidFill>
                <w14:schemeClr w14:val="tx1"/>
              </w14:solidFill>
            </w14:textFill>
          </w:rPr>
          <w:delText>3.</w:delText>
        </w:r>
      </w:del>
      <w:ins w:id="109" w:author="曾妍" w:date="2024-12-06T12:19:42Z">
        <w:r>
          <w:rPr>
            <w:rFonts w:hint="eastAsia" w:ascii="Times New Roman" w:hAnsi="Times New Roman" w:eastAsia="仿宋" w:cs="仿宋"/>
            <w:color w:val="000000" w:themeColor="text1"/>
            <w:sz w:val="32"/>
            <w:szCs w:val="32"/>
            <w:lang w:eastAsia="zh-CN"/>
            <w14:textFill>
              <w14:solidFill>
                <w14:schemeClr w14:val="tx1"/>
              </w14:solidFill>
            </w14:textFill>
          </w:rPr>
          <w:t>（</w:t>
        </w:r>
      </w:ins>
      <w:ins w:id="110" w:author="曾妍" w:date="2024-12-06T12:19:44Z">
        <w:r>
          <w:rPr>
            <w:rFonts w:hint="eastAsia" w:ascii="Times New Roman" w:hAnsi="Times New Roman" w:eastAsia="仿宋" w:cs="仿宋"/>
            <w:color w:val="000000" w:themeColor="text1"/>
            <w:sz w:val="32"/>
            <w:szCs w:val="32"/>
            <w:lang w:val="en-US" w:eastAsia="zh-CN"/>
            <w14:textFill>
              <w14:solidFill>
                <w14:schemeClr w14:val="tx1"/>
              </w14:solidFill>
            </w14:textFill>
          </w:rPr>
          <w:t>三</w:t>
        </w:r>
      </w:ins>
      <w:ins w:id="111" w:author="曾妍" w:date="2024-12-06T12:19:42Z">
        <w:r>
          <w:rPr>
            <w:rFonts w:hint="eastAsia" w:ascii="Times New Roman" w:hAnsi="Times New Roman" w:eastAsia="仿宋" w:cs="仿宋"/>
            <w:color w:val="000000" w:themeColor="text1"/>
            <w:sz w:val="32"/>
            <w:szCs w:val="32"/>
            <w:lang w:eastAsia="zh-CN"/>
            <w14:textFill>
              <w14:solidFill>
                <w14:schemeClr w14:val="tx1"/>
              </w14:solidFill>
            </w14:textFill>
          </w:rPr>
          <w:t>）</w:t>
        </w:r>
      </w:ins>
      <w:r>
        <w:rPr>
          <w:rFonts w:ascii="Times New Roman" w:hAnsi="Times New Roman" w:eastAsia="仿宋" w:cs="仿宋"/>
          <w:sz w:val="32"/>
          <w:szCs w:val="32"/>
          <w:rPrChange w:id="112" w:author="曾妍" w:date="2024-12-06T11:22:50Z">
            <w:rPr>
              <w:rFonts w:ascii="仿宋" w:hAnsi="仿宋" w:eastAsia="仿宋" w:cs="仿宋"/>
              <w:sz w:val="32"/>
              <w:szCs w:val="32"/>
            </w:rPr>
          </w:rPrChange>
        </w:rPr>
        <w:t>笔试准考证打印开始时间</w:t>
      </w:r>
      <w:ins w:id="113" w:author="曾妍" w:date="2024-12-06T12:33:07Z">
        <w:r>
          <w:rPr>
            <w:rFonts w:hint="eastAsia" w:ascii="Times New Roman" w:hAnsi="Times New Roman" w:eastAsia="仿宋" w:cs="仿宋"/>
            <w:sz w:val="32"/>
            <w:szCs w:val="32"/>
            <w:lang w:val="en-US" w:eastAsia="zh-CN"/>
          </w:rPr>
          <w:t>为</w:t>
        </w:r>
      </w:ins>
      <w:del w:id="114" w:author="曾妍" w:date="2024-12-06T12:33:09Z">
        <w:r>
          <w:rPr>
            <w:rFonts w:ascii="Times New Roman" w:hAnsi="Times New Roman" w:eastAsia="仿宋" w:cs="仿宋"/>
            <w:sz w:val="32"/>
            <w:szCs w:val="32"/>
            <w:rPrChange w:id="115" w:author="曾妍" w:date="2024-12-06T11:22:50Z">
              <w:rPr>
                <w:rFonts w:ascii="仿宋" w:hAnsi="仿宋" w:eastAsia="仿宋" w:cs="仿宋"/>
                <w:sz w:val="32"/>
                <w:szCs w:val="32"/>
              </w:rPr>
            </w:rPrChange>
          </w:rPr>
          <w:delText>：</w:delText>
        </w:r>
      </w:del>
      <w:r>
        <w:rPr>
          <w:rFonts w:ascii="Times New Roman" w:hAnsi="Times New Roman" w:eastAsia="仿宋" w:cs="仿宋"/>
          <w:sz w:val="32"/>
          <w:szCs w:val="32"/>
          <w:rPrChange w:id="117" w:author="曾妍" w:date="2024-12-06T11:22:50Z">
            <w:rPr>
              <w:rFonts w:ascii="仿宋" w:hAnsi="仿宋" w:eastAsia="仿宋" w:cs="仿宋"/>
              <w:sz w:val="32"/>
              <w:szCs w:val="32"/>
            </w:rPr>
          </w:rPrChange>
        </w:rPr>
        <w:t>2024</w:t>
      </w:r>
      <w:del w:id="118" w:author="曾妍" w:date="2024-12-06T12:32:39Z">
        <w:r>
          <w:rPr>
            <w:rFonts w:ascii="Times New Roman" w:hAnsi="Times New Roman" w:eastAsia="仿宋" w:cs="仿宋"/>
            <w:sz w:val="32"/>
            <w:szCs w:val="32"/>
            <w:rPrChange w:id="119" w:author="曾妍" w:date="2024-12-06T11:22:50Z">
              <w:rPr>
                <w:rFonts w:ascii="仿宋" w:hAnsi="仿宋" w:eastAsia="仿宋" w:cs="仿宋"/>
                <w:sz w:val="32"/>
                <w:szCs w:val="32"/>
              </w:rPr>
            </w:rPrChange>
          </w:rPr>
          <w:delText>-</w:delText>
        </w:r>
      </w:del>
      <w:ins w:id="121" w:author="曾妍" w:date="2024-12-06T12:32:39Z">
        <w:r>
          <w:rPr>
            <w:rFonts w:hint="eastAsia" w:ascii="Times New Roman" w:hAnsi="Times New Roman" w:eastAsia="仿宋" w:cs="仿宋"/>
            <w:sz w:val="32"/>
            <w:szCs w:val="32"/>
            <w:lang w:val="en-US" w:eastAsia="zh-CN"/>
          </w:rPr>
          <w:t>年</w:t>
        </w:r>
      </w:ins>
      <w:r>
        <w:rPr>
          <w:rFonts w:ascii="Times New Roman" w:hAnsi="Times New Roman" w:eastAsia="仿宋" w:cs="仿宋"/>
          <w:sz w:val="32"/>
          <w:szCs w:val="32"/>
          <w:rPrChange w:id="122" w:author="曾妍" w:date="2024-12-06T11:22:50Z">
            <w:rPr>
              <w:rFonts w:ascii="仿宋" w:hAnsi="仿宋" w:eastAsia="仿宋" w:cs="仿宋"/>
              <w:sz w:val="32"/>
              <w:szCs w:val="32"/>
            </w:rPr>
          </w:rPrChange>
        </w:rPr>
        <w:t>12</w:t>
      </w:r>
      <w:del w:id="123" w:author="曾妍" w:date="2024-12-06T12:32:44Z">
        <w:r>
          <w:rPr>
            <w:rFonts w:ascii="Times New Roman" w:hAnsi="Times New Roman" w:eastAsia="仿宋" w:cs="仿宋"/>
            <w:sz w:val="32"/>
            <w:szCs w:val="32"/>
            <w:rPrChange w:id="124" w:author="曾妍" w:date="2024-12-06T11:22:50Z">
              <w:rPr>
                <w:rFonts w:ascii="仿宋" w:hAnsi="仿宋" w:eastAsia="仿宋" w:cs="仿宋"/>
                <w:sz w:val="32"/>
                <w:szCs w:val="32"/>
              </w:rPr>
            </w:rPrChange>
          </w:rPr>
          <w:delText>-0</w:delText>
        </w:r>
      </w:del>
      <w:ins w:id="126" w:author="曾妍" w:date="2024-12-06T12:32:44Z">
        <w:r>
          <w:rPr>
            <w:rFonts w:hint="eastAsia" w:ascii="Times New Roman" w:hAnsi="Times New Roman" w:eastAsia="仿宋" w:cs="仿宋"/>
            <w:sz w:val="32"/>
            <w:szCs w:val="32"/>
            <w:lang w:val="en-US" w:eastAsia="zh-CN"/>
          </w:rPr>
          <w:t>月</w:t>
        </w:r>
      </w:ins>
      <w:r>
        <w:rPr>
          <w:rFonts w:ascii="Times New Roman" w:hAnsi="Times New Roman" w:eastAsia="仿宋" w:cs="仿宋"/>
          <w:sz w:val="32"/>
          <w:szCs w:val="32"/>
          <w:rPrChange w:id="127" w:author="曾妍" w:date="2024-12-06T11:22:50Z">
            <w:rPr>
              <w:rFonts w:ascii="仿宋" w:hAnsi="仿宋" w:eastAsia="仿宋" w:cs="仿宋"/>
              <w:sz w:val="32"/>
              <w:szCs w:val="32"/>
            </w:rPr>
          </w:rPrChange>
        </w:rPr>
        <w:t>6</w:t>
      </w:r>
      <w:ins w:id="128" w:author="曾妍" w:date="2024-12-06T12:32:48Z">
        <w:r>
          <w:rPr>
            <w:rFonts w:hint="eastAsia" w:ascii="Times New Roman" w:hAnsi="Times New Roman" w:eastAsia="仿宋" w:cs="仿宋"/>
            <w:sz w:val="32"/>
            <w:szCs w:val="32"/>
            <w:lang w:val="en-US" w:eastAsia="zh-CN"/>
          </w:rPr>
          <w:t>日</w:t>
        </w:r>
      </w:ins>
      <w:r>
        <w:rPr>
          <w:rFonts w:ascii="Times New Roman" w:hAnsi="Times New Roman" w:eastAsia="仿宋" w:cs="仿宋"/>
          <w:sz w:val="32"/>
          <w:szCs w:val="32"/>
          <w:rPrChange w:id="129" w:author="曾妍" w:date="2024-12-06T11:22:50Z">
            <w:rPr>
              <w:rFonts w:ascii="仿宋" w:hAnsi="仿宋" w:eastAsia="仿宋" w:cs="仿宋"/>
              <w:sz w:val="32"/>
              <w:szCs w:val="32"/>
            </w:rPr>
          </w:rPrChange>
        </w:rPr>
        <w:t xml:space="preserve"> </w:t>
      </w:r>
      <w:del w:id="130" w:author="曾妍" w:date="2024-12-06T12:32:51Z">
        <w:r>
          <w:rPr>
            <w:rFonts w:ascii="Times New Roman" w:hAnsi="Times New Roman" w:eastAsia="仿宋" w:cs="仿宋"/>
            <w:sz w:val="32"/>
            <w:szCs w:val="32"/>
            <w:rPrChange w:id="131" w:author="曾妍" w:date="2024-12-06T11:22:50Z">
              <w:rPr>
                <w:rFonts w:ascii="仿宋" w:hAnsi="仿宋" w:eastAsia="仿宋" w:cs="仿宋"/>
                <w:sz w:val="32"/>
                <w:szCs w:val="32"/>
              </w:rPr>
            </w:rPrChange>
          </w:rPr>
          <w:delText>0</w:delText>
        </w:r>
      </w:del>
      <w:r>
        <w:rPr>
          <w:rFonts w:ascii="Times New Roman" w:hAnsi="Times New Roman" w:eastAsia="仿宋" w:cs="仿宋"/>
          <w:sz w:val="32"/>
          <w:szCs w:val="32"/>
          <w:rPrChange w:id="133" w:author="曾妍" w:date="2024-12-06T11:22:50Z">
            <w:rPr>
              <w:rFonts w:ascii="仿宋" w:hAnsi="仿宋" w:eastAsia="仿宋" w:cs="仿宋"/>
              <w:sz w:val="32"/>
              <w:szCs w:val="32"/>
            </w:rPr>
          </w:rPrChange>
        </w:rPr>
        <w:t>9:00</w:t>
      </w:r>
      <w:r>
        <w:rPr>
          <w:rFonts w:hint="eastAsia" w:ascii="Times New Roman" w:hAnsi="Times New Roman" w:eastAsia="仿宋" w:cs="仿宋"/>
          <w:sz w:val="32"/>
          <w:szCs w:val="32"/>
          <w:rPrChange w:id="134" w:author="曾妍" w:date="2024-12-06T11:22:50Z">
            <w:rPr>
              <w:rFonts w:hint="eastAsia" w:ascii="仿宋" w:hAnsi="仿宋" w:eastAsia="仿宋" w:cs="仿宋"/>
              <w:sz w:val="32"/>
              <w:szCs w:val="32"/>
            </w:rPr>
          </w:rPrChange>
        </w:rPr>
        <w:t>，请考生在考前登录网上报名系统完成</w:t>
      </w:r>
      <w:r>
        <w:rPr>
          <w:rFonts w:ascii="Times New Roman" w:hAnsi="Times New Roman" w:eastAsia="仿宋" w:cs="仿宋"/>
          <w:sz w:val="32"/>
          <w:szCs w:val="32"/>
          <w:rPrChange w:id="135" w:author="曾妍" w:date="2024-12-06T11:22:50Z">
            <w:rPr>
              <w:rFonts w:ascii="仿宋" w:hAnsi="仿宋" w:eastAsia="仿宋" w:cs="仿宋"/>
              <w:sz w:val="32"/>
              <w:szCs w:val="32"/>
            </w:rPr>
          </w:rPrChange>
        </w:rPr>
        <w:t>2024</w:t>
      </w:r>
      <w:r>
        <w:rPr>
          <w:rFonts w:hint="eastAsia" w:ascii="Times New Roman" w:hAnsi="Times New Roman" w:eastAsia="仿宋" w:cs="仿宋"/>
          <w:sz w:val="32"/>
          <w:szCs w:val="32"/>
          <w:rPrChange w:id="136" w:author="曾妍" w:date="2024-12-06T11:22:50Z">
            <w:rPr>
              <w:rFonts w:hint="eastAsia" w:ascii="仿宋" w:hAnsi="仿宋" w:eastAsia="仿宋" w:cs="仿宋"/>
              <w:sz w:val="32"/>
              <w:szCs w:val="32"/>
            </w:rPr>
          </w:rPrChange>
        </w:rPr>
        <w:t>年下半年全国大学英语四、六级考试和</w:t>
      </w:r>
      <w:r>
        <w:rPr>
          <w:rFonts w:ascii="Times New Roman" w:hAnsi="Times New Roman" w:eastAsia="仿宋" w:cs="仿宋"/>
          <w:sz w:val="32"/>
          <w:szCs w:val="32"/>
          <w:rPrChange w:id="137" w:author="曾妍" w:date="2024-12-06T11:22:50Z">
            <w:rPr>
              <w:rFonts w:ascii="仿宋" w:hAnsi="仿宋" w:eastAsia="仿宋" w:cs="仿宋"/>
              <w:sz w:val="32"/>
              <w:szCs w:val="32"/>
            </w:rPr>
          </w:rPrChange>
        </w:rPr>
        <w:t>B</w:t>
      </w:r>
      <w:r>
        <w:rPr>
          <w:rFonts w:hint="eastAsia" w:ascii="Times New Roman" w:hAnsi="Times New Roman" w:eastAsia="仿宋" w:cs="仿宋"/>
          <w:sz w:val="32"/>
          <w:szCs w:val="32"/>
          <w:rPrChange w:id="138" w:author="曾妍" w:date="2024-12-06T11:22:50Z">
            <w:rPr>
              <w:rFonts w:hint="eastAsia" w:ascii="仿宋" w:hAnsi="仿宋" w:eastAsia="仿宋" w:cs="仿宋"/>
              <w:sz w:val="32"/>
              <w:szCs w:val="32"/>
            </w:rPr>
          </w:rPrChange>
        </w:rPr>
        <w:t>级考试的准考证打印。</w:t>
      </w:r>
    </w:p>
    <w:p w14:paraId="5E855C2F">
      <w:pPr>
        <w:adjustRightInd w:val="0"/>
        <w:snapToGrid w:val="0"/>
        <w:spacing w:line="586" w:lineRule="exact"/>
        <w:ind w:firstLine="640" w:firstLineChars="200"/>
        <w:rPr>
          <w:rFonts w:ascii="Times New Roman" w:hAnsi="Times New Roman" w:eastAsia="仿宋" w:cs="仿宋"/>
          <w:sz w:val="32"/>
          <w:szCs w:val="32"/>
          <w:rPrChange w:id="139" w:author="曾妍" w:date="2024-12-06T11:22:50Z">
            <w:rPr>
              <w:rFonts w:ascii="仿宋" w:hAnsi="仿宋" w:eastAsia="仿宋" w:cs="仿宋"/>
              <w:sz w:val="32"/>
              <w:szCs w:val="32"/>
            </w:rPr>
          </w:rPrChange>
        </w:rPr>
      </w:pPr>
      <w:del w:id="140" w:author="曾妍" w:date="2024-12-06T12:19:47Z">
        <w:r>
          <w:rPr>
            <w:rFonts w:ascii="Times New Roman" w:hAnsi="Times New Roman" w:eastAsia="仿宋" w:cs="仿宋"/>
            <w:sz w:val="32"/>
            <w:szCs w:val="32"/>
            <w:rPrChange w:id="141" w:author="曾妍" w:date="2024-12-06T11:22:50Z">
              <w:rPr>
                <w:rFonts w:ascii="仿宋" w:hAnsi="仿宋" w:eastAsia="仿宋" w:cs="仿宋"/>
                <w:sz w:val="32"/>
                <w:szCs w:val="32"/>
              </w:rPr>
            </w:rPrChange>
          </w:rPr>
          <w:delText>4.</w:delText>
        </w:r>
      </w:del>
      <w:ins w:id="143" w:author="曾妍" w:date="2024-12-06T12:19:47Z">
        <w:r>
          <w:rPr>
            <w:rFonts w:hint="eastAsia" w:ascii="Times New Roman" w:hAnsi="Times New Roman" w:eastAsia="仿宋" w:cs="仿宋"/>
            <w:sz w:val="32"/>
            <w:szCs w:val="32"/>
            <w:lang w:eastAsia="zh-CN"/>
          </w:rPr>
          <w:t>（</w:t>
        </w:r>
      </w:ins>
      <w:ins w:id="144" w:author="曾妍" w:date="2024-12-06T12:19:48Z">
        <w:r>
          <w:rPr>
            <w:rFonts w:hint="eastAsia" w:ascii="Times New Roman" w:hAnsi="Times New Roman" w:eastAsia="仿宋" w:cs="仿宋"/>
            <w:sz w:val="32"/>
            <w:szCs w:val="32"/>
            <w:lang w:val="en-US" w:eastAsia="zh-CN"/>
          </w:rPr>
          <w:t>四</w:t>
        </w:r>
      </w:ins>
      <w:ins w:id="145" w:author="曾妍" w:date="2024-12-06T12:19:47Z">
        <w:r>
          <w:rPr>
            <w:rFonts w:hint="eastAsia" w:ascii="Times New Roman" w:hAnsi="Times New Roman" w:eastAsia="仿宋" w:cs="仿宋"/>
            <w:sz w:val="32"/>
            <w:szCs w:val="32"/>
            <w:lang w:eastAsia="zh-CN"/>
          </w:rPr>
          <w:t>）</w:t>
        </w:r>
      </w:ins>
      <w:r>
        <w:rPr>
          <w:rFonts w:hint="eastAsia" w:ascii="Times New Roman" w:hAnsi="Times New Roman" w:eastAsia="仿宋" w:cs="仿宋"/>
          <w:sz w:val="32"/>
          <w:szCs w:val="32"/>
          <w:rPrChange w:id="146" w:author="曾妍" w:date="2024-12-06T11:22:50Z">
            <w:rPr>
              <w:rFonts w:hint="eastAsia" w:ascii="仿宋" w:hAnsi="仿宋" w:eastAsia="仿宋" w:cs="仿宋"/>
              <w:sz w:val="32"/>
              <w:szCs w:val="32"/>
            </w:rPr>
          </w:rPrChange>
        </w:rPr>
        <w:t>考试当天，考生务必自带听力考试专用的收音机和耳麦，听力考试频段</w:t>
      </w:r>
      <w:del w:id="147" w:author="曾妍" w:date="2024-12-06T12:33:25Z">
        <w:r>
          <w:rPr>
            <w:rFonts w:hint="default" w:ascii="Times New Roman" w:hAnsi="Times New Roman" w:eastAsia="仿宋" w:cs="仿宋"/>
            <w:sz w:val="32"/>
            <w:szCs w:val="32"/>
            <w:rPrChange w:id="148" w:author="曾妍" w:date="2024-12-06T11:22:50Z">
              <w:rPr>
                <w:rFonts w:hint="eastAsia" w:ascii="仿宋" w:hAnsi="仿宋" w:eastAsia="仿宋" w:cs="仿宋"/>
                <w:sz w:val="32"/>
                <w:szCs w:val="32"/>
              </w:rPr>
            </w:rPrChange>
          </w:rPr>
          <w:delText>：</w:delText>
        </w:r>
      </w:del>
      <w:ins w:id="150" w:author="曾妍" w:date="2024-12-06T12:33:25Z">
        <w:r>
          <w:rPr>
            <w:rFonts w:hint="eastAsia" w:ascii="Times New Roman" w:hAnsi="Times New Roman" w:eastAsia="仿宋" w:cs="仿宋"/>
            <w:sz w:val="32"/>
            <w:szCs w:val="32"/>
            <w:lang w:val="en-US" w:eastAsia="zh-CN"/>
          </w:rPr>
          <w:t>为</w:t>
        </w:r>
      </w:ins>
      <w:r>
        <w:rPr>
          <w:rFonts w:ascii="Times New Roman" w:hAnsi="Times New Roman" w:eastAsia="仿宋" w:cs="仿宋"/>
          <w:sz w:val="32"/>
          <w:szCs w:val="32"/>
          <w:rPrChange w:id="151" w:author="曾妍" w:date="2024-12-06T11:22:50Z">
            <w:rPr>
              <w:rFonts w:ascii="仿宋" w:hAnsi="仿宋" w:eastAsia="仿宋" w:cs="仿宋"/>
              <w:sz w:val="32"/>
              <w:szCs w:val="32"/>
            </w:rPr>
          </w:rPrChange>
        </w:rPr>
        <w:t>FM 93.2 MHz</w:t>
      </w:r>
      <w:r>
        <w:rPr>
          <w:rFonts w:hint="eastAsia" w:ascii="Times New Roman" w:hAnsi="Times New Roman" w:eastAsia="仿宋" w:cs="仿宋"/>
          <w:sz w:val="32"/>
          <w:szCs w:val="32"/>
          <w:rPrChange w:id="152" w:author="曾妍" w:date="2024-12-06T11:22:50Z">
            <w:rPr>
              <w:rFonts w:hint="eastAsia" w:ascii="仿宋" w:hAnsi="仿宋" w:eastAsia="仿宋" w:cs="仿宋"/>
              <w:sz w:val="32"/>
              <w:szCs w:val="32"/>
            </w:rPr>
          </w:rPrChange>
        </w:rPr>
        <w:t>。</w:t>
      </w:r>
    </w:p>
    <w:p w14:paraId="358E26BD">
      <w:pPr>
        <w:adjustRightInd w:val="0"/>
        <w:snapToGrid w:val="0"/>
        <w:spacing w:line="586" w:lineRule="exact"/>
        <w:ind w:firstLine="640" w:firstLineChars="200"/>
        <w:rPr>
          <w:rFonts w:ascii="Times New Roman" w:hAnsi="Times New Roman" w:eastAsia="仿宋" w:cs="仿宋"/>
          <w:sz w:val="32"/>
          <w:szCs w:val="32"/>
          <w:rPrChange w:id="153" w:author="曾妍" w:date="2024-12-06T11:22:50Z">
            <w:rPr>
              <w:rFonts w:ascii="仿宋" w:hAnsi="仿宋" w:eastAsia="仿宋" w:cs="仿宋"/>
              <w:sz w:val="32"/>
              <w:szCs w:val="32"/>
            </w:rPr>
          </w:rPrChange>
        </w:rPr>
      </w:pPr>
      <w:del w:id="154" w:author="曾妍" w:date="2024-12-06T12:19:51Z">
        <w:r>
          <w:rPr>
            <w:rFonts w:ascii="Times New Roman" w:hAnsi="Times New Roman" w:eastAsia="仿宋" w:cs="仿宋"/>
            <w:sz w:val="32"/>
            <w:szCs w:val="32"/>
            <w:rPrChange w:id="155" w:author="曾妍" w:date="2024-12-06T11:22:50Z">
              <w:rPr>
                <w:rFonts w:ascii="仿宋" w:hAnsi="仿宋" w:eastAsia="仿宋" w:cs="仿宋"/>
                <w:sz w:val="32"/>
                <w:szCs w:val="32"/>
              </w:rPr>
            </w:rPrChange>
          </w:rPr>
          <w:delText>5.</w:delText>
        </w:r>
      </w:del>
      <w:ins w:id="157" w:author="曾妍" w:date="2024-12-06T12:19:51Z">
        <w:r>
          <w:rPr>
            <w:rFonts w:hint="eastAsia" w:ascii="Times New Roman" w:hAnsi="Times New Roman" w:eastAsia="仿宋" w:cs="仿宋"/>
            <w:sz w:val="32"/>
            <w:szCs w:val="32"/>
            <w:lang w:eastAsia="zh-CN"/>
          </w:rPr>
          <w:t>（</w:t>
        </w:r>
      </w:ins>
      <w:ins w:id="158" w:author="曾妍" w:date="2024-12-06T12:19:52Z">
        <w:r>
          <w:rPr>
            <w:rFonts w:hint="eastAsia" w:ascii="Times New Roman" w:hAnsi="Times New Roman" w:eastAsia="仿宋" w:cs="仿宋"/>
            <w:sz w:val="32"/>
            <w:szCs w:val="32"/>
            <w:lang w:val="en-US" w:eastAsia="zh-CN"/>
          </w:rPr>
          <w:t>五</w:t>
        </w:r>
      </w:ins>
      <w:ins w:id="159" w:author="曾妍" w:date="2024-12-06T12:19:51Z">
        <w:r>
          <w:rPr>
            <w:rFonts w:hint="eastAsia" w:ascii="Times New Roman" w:hAnsi="Times New Roman" w:eastAsia="仿宋" w:cs="仿宋"/>
            <w:sz w:val="32"/>
            <w:szCs w:val="32"/>
            <w:lang w:eastAsia="zh-CN"/>
          </w:rPr>
          <w:t>）</w:t>
        </w:r>
      </w:ins>
      <w:r>
        <w:rPr>
          <w:rFonts w:hint="eastAsia" w:ascii="Times New Roman" w:hAnsi="Times New Roman" w:eastAsia="仿宋" w:cs="仿宋"/>
          <w:sz w:val="32"/>
          <w:szCs w:val="32"/>
          <w:rPrChange w:id="160" w:author="曾妍" w:date="2024-12-06T11:22:50Z">
            <w:rPr>
              <w:rFonts w:hint="eastAsia" w:ascii="仿宋" w:hAnsi="仿宋" w:eastAsia="仿宋" w:cs="仿宋"/>
              <w:sz w:val="32"/>
              <w:szCs w:val="32"/>
            </w:rPr>
          </w:rPrChange>
        </w:rPr>
        <w:t>考生必须在开考前进入考场，开考后不允许入场。考生进场之前，务必注意考场门贴，以免走错考场。考试当天，考生不准带任何与考试无关的物品参加考试，经监考安检后方可进入教室，入座后请将考试证件放在座位的左上角备查。</w:t>
      </w:r>
    </w:p>
    <w:p w14:paraId="47898E5A">
      <w:pPr>
        <w:adjustRightInd w:val="0"/>
        <w:snapToGrid w:val="0"/>
        <w:spacing w:line="586" w:lineRule="exact"/>
        <w:ind w:firstLine="640" w:firstLineChars="200"/>
        <w:rPr>
          <w:rFonts w:ascii="Times New Roman" w:hAnsi="Times New Roman" w:eastAsia="仿宋" w:cs="仿宋"/>
          <w:sz w:val="32"/>
          <w:szCs w:val="32"/>
          <w:rPrChange w:id="161" w:author="曾妍" w:date="2024-12-06T11:22:50Z">
            <w:rPr>
              <w:rFonts w:ascii="仿宋" w:hAnsi="仿宋" w:eastAsia="仿宋" w:cs="仿宋"/>
              <w:sz w:val="32"/>
              <w:szCs w:val="32"/>
            </w:rPr>
          </w:rPrChange>
        </w:rPr>
      </w:pPr>
      <w:del w:id="162" w:author="曾妍" w:date="2024-12-06T12:19:56Z">
        <w:r>
          <w:rPr>
            <w:rFonts w:ascii="Times New Roman" w:hAnsi="Times New Roman" w:eastAsia="仿宋" w:cs="仿宋"/>
            <w:sz w:val="32"/>
            <w:szCs w:val="32"/>
            <w:rPrChange w:id="163" w:author="曾妍" w:date="2024-12-06T11:22:50Z">
              <w:rPr>
                <w:rFonts w:ascii="仿宋" w:hAnsi="仿宋" w:eastAsia="仿宋" w:cs="仿宋"/>
                <w:sz w:val="32"/>
                <w:szCs w:val="32"/>
              </w:rPr>
            </w:rPrChange>
          </w:rPr>
          <w:delText>6.</w:delText>
        </w:r>
      </w:del>
      <w:ins w:id="165" w:author="曾妍" w:date="2024-12-06T12:19:56Z">
        <w:r>
          <w:rPr>
            <w:rFonts w:hint="eastAsia" w:ascii="Times New Roman" w:hAnsi="Times New Roman" w:eastAsia="仿宋" w:cs="仿宋"/>
            <w:sz w:val="32"/>
            <w:szCs w:val="32"/>
            <w:lang w:eastAsia="zh-CN"/>
          </w:rPr>
          <w:t>（</w:t>
        </w:r>
      </w:ins>
      <w:ins w:id="166" w:author="曾妍" w:date="2024-12-06T12:19:58Z">
        <w:r>
          <w:rPr>
            <w:rFonts w:hint="eastAsia" w:ascii="Times New Roman" w:hAnsi="Times New Roman" w:eastAsia="仿宋" w:cs="仿宋"/>
            <w:sz w:val="32"/>
            <w:szCs w:val="32"/>
            <w:lang w:val="en-US" w:eastAsia="zh-CN"/>
          </w:rPr>
          <w:t>六</w:t>
        </w:r>
      </w:ins>
      <w:ins w:id="167" w:author="曾妍" w:date="2024-12-06T12:19:56Z">
        <w:r>
          <w:rPr>
            <w:rFonts w:hint="eastAsia" w:ascii="Times New Roman" w:hAnsi="Times New Roman" w:eastAsia="仿宋" w:cs="仿宋"/>
            <w:sz w:val="32"/>
            <w:szCs w:val="32"/>
            <w:lang w:eastAsia="zh-CN"/>
          </w:rPr>
          <w:t>）</w:t>
        </w:r>
      </w:ins>
      <w:r>
        <w:rPr>
          <w:rFonts w:hint="eastAsia" w:ascii="Times New Roman" w:hAnsi="Times New Roman" w:eastAsia="仿宋" w:cs="仿宋"/>
          <w:sz w:val="32"/>
          <w:szCs w:val="32"/>
          <w:rPrChange w:id="168" w:author="曾妍" w:date="2024-12-06T11:22:50Z">
            <w:rPr>
              <w:rFonts w:hint="eastAsia" w:ascii="仿宋" w:hAnsi="仿宋" w:eastAsia="仿宋" w:cs="仿宋"/>
              <w:sz w:val="32"/>
              <w:szCs w:val="32"/>
            </w:rPr>
          </w:rPrChange>
        </w:rPr>
        <w:t>英语四、六级考试为多题多卷，试卷类型通过试题册背面的条形码粘贴条区分。考试时由考生将条形码从试题册背面揭下来粘贴至答题卡</w:t>
      </w:r>
      <w:r>
        <w:rPr>
          <w:rFonts w:ascii="Times New Roman" w:hAnsi="Times New Roman" w:eastAsia="仿宋" w:cs="仿宋"/>
          <w:sz w:val="32"/>
          <w:szCs w:val="32"/>
          <w:rPrChange w:id="169" w:author="曾妍" w:date="2024-12-06T11:22:50Z">
            <w:rPr>
              <w:rFonts w:ascii="仿宋" w:hAnsi="仿宋" w:eastAsia="仿宋" w:cs="仿宋"/>
              <w:sz w:val="32"/>
              <w:szCs w:val="32"/>
            </w:rPr>
          </w:rPrChange>
        </w:rPr>
        <w:t>1</w:t>
      </w:r>
      <w:r>
        <w:rPr>
          <w:rFonts w:hint="eastAsia" w:ascii="Times New Roman" w:hAnsi="Times New Roman" w:eastAsia="仿宋" w:cs="仿宋"/>
          <w:sz w:val="32"/>
          <w:szCs w:val="32"/>
          <w:rPrChange w:id="170" w:author="曾妍" w:date="2024-12-06T11:22:50Z">
            <w:rPr>
              <w:rFonts w:hint="eastAsia" w:ascii="仿宋" w:hAnsi="仿宋" w:eastAsia="仿宋" w:cs="仿宋"/>
              <w:sz w:val="32"/>
              <w:szCs w:val="32"/>
            </w:rPr>
          </w:rPrChange>
        </w:rPr>
        <w:t>上的相应位置。请注意阅读试卷册正面的《敬告考生》，必须按规定粘贴条形码，不粘或粘错，责任由考生自负。</w:t>
      </w:r>
    </w:p>
    <w:p w14:paraId="688454AB">
      <w:pPr>
        <w:adjustRightInd w:val="0"/>
        <w:snapToGrid w:val="0"/>
        <w:spacing w:line="586" w:lineRule="exact"/>
        <w:ind w:firstLine="640" w:firstLineChars="200"/>
        <w:rPr>
          <w:rFonts w:ascii="Times New Roman" w:hAnsi="Times New Roman" w:eastAsia="仿宋" w:cs="仿宋"/>
          <w:sz w:val="32"/>
          <w:szCs w:val="32"/>
          <w:rPrChange w:id="171" w:author="曾妍" w:date="2024-12-06T11:22:50Z">
            <w:rPr>
              <w:rFonts w:ascii="仿宋" w:hAnsi="仿宋" w:eastAsia="仿宋" w:cs="仿宋"/>
              <w:sz w:val="32"/>
              <w:szCs w:val="32"/>
            </w:rPr>
          </w:rPrChange>
        </w:rPr>
      </w:pPr>
      <w:del w:id="172" w:author="曾妍" w:date="2024-12-06T12:20:02Z">
        <w:r>
          <w:rPr>
            <w:rFonts w:ascii="Times New Roman" w:hAnsi="Times New Roman" w:eastAsia="仿宋" w:cs="仿宋"/>
            <w:sz w:val="32"/>
            <w:szCs w:val="32"/>
            <w:rPrChange w:id="173" w:author="曾妍" w:date="2024-12-06T11:22:50Z">
              <w:rPr>
                <w:rFonts w:ascii="仿宋" w:hAnsi="仿宋" w:eastAsia="仿宋" w:cs="仿宋"/>
                <w:sz w:val="32"/>
                <w:szCs w:val="32"/>
              </w:rPr>
            </w:rPrChange>
          </w:rPr>
          <w:delText>7.</w:delText>
        </w:r>
      </w:del>
      <w:ins w:id="175" w:author="曾妍" w:date="2024-12-06T12:20:02Z">
        <w:r>
          <w:rPr>
            <w:rFonts w:hint="eastAsia" w:ascii="Times New Roman" w:hAnsi="Times New Roman" w:eastAsia="仿宋" w:cs="仿宋"/>
            <w:sz w:val="32"/>
            <w:szCs w:val="32"/>
            <w:lang w:eastAsia="zh-CN"/>
          </w:rPr>
          <w:t>（</w:t>
        </w:r>
      </w:ins>
      <w:ins w:id="176" w:author="曾妍" w:date="2024-12-06T12:20:04Z">
        <w:r>
          <w:rPr>
            <w:rFonts w:hint="eastAsia" w:ascii="Times New Roman" w:hAnsi="Times New Roman" w:eastAsia="仿宋" w:cs="仿宋"/>
            <w:sz w:val="32"/>
            <w:szCs w:val="32"/>
            <w:lang w:val="en-US" w:eastAsia="zh-CN"/>
          </w:rPr>
          <w:t>七</w:t>
        </w:r>
      </w:ins>
      <w:ins w:id="177" w:author="曾妍" w:date="2024-12-06T12:20:02Z">
        <w:r>
          <w:rPr>
            <w:rFonts w:hint="eastAsia" w:ascii="Times New Roman" w:hAnsi="Times New Roman" w:eastAsia="仿宋" w:cs="仿宋"/>
            <w:sz w:val="32"/>
            <w:szCs w:val="32"/>
            <w:lang w:eastAsia="zh-CN"/>
          </w:rPr>
          <w:t>）</w:t>
        </w:r>
      </w:ins>
      <w:r>
        <w:rPr>
          <w:rFonts w:hint="eastAsia" w:ascii="Times New Roman" w:hAnsi="Times New Roman" w:eastAsia="仿宋" w:cs="仿宋"/>
          <w:sz w:val="32"/>
          <w:szCs w:val="32"/>
          <w:rPrChange w:id="178" w:author="曾妍" w:date="2024-12-06T11:22:50Z">
            <w:rPr>
              <w:rFonts w:hint="eastAsia" w:ascii="仿宋" w:hAnsi="仿宋" w:eastAsia="仿宋" w:cs="仿宋"/>
              <w:sz w:val="32"/>
              <w:szCs w:val="32"/>
            </w:rPr>
          </w:rPrChange>
        </w:rPr>
        <w:t>英语应用能力</w:t>
      </w:r>
      <w:r>
        <w:rPr>
          <w:rFonts w:ascii="Times New Roman" w:hAnsi="Times New Roman" w:eastAsia="仿宋" w:cs="仿宋"/>
          <w:sz w:val="32"/>
          <w:szCs w:val="32"/>
          <w:rPrChange w:id="179" w:author="曾妍" w:date="2024-12-06T11:22:50Z">
            <w:rPr>
              <w:rFonts w:ascii="仿宋" w:hAnsi="仿宋" w:eastAsia="仿宋" w:cs="仿宋"/>
              <w:sz w:val="32"/>
              <w:szCs w:val="32"/>
            </w:rPr>
          </w:rPrChange>
        </w:rPr>
        <w:t>B</w:t>
      </w:r>
      <w:r>
        <w:rPr>
          <w:rFonts w:hint="eastAsia" w:ascii="Times New Roman" w:hAnsi="Times New Roman" w:eastAsia="仿宋" w:cs="仿宋"/>
          <w:sz w:val="32"/>
          <w:szCs w:val="32"/>
          <w:rPrChange w:id="180" w:author="曾妍" w:date="2024-12-06T11:22:50Z">
            <w:rPr>
              <w:rFonts w:hint="eastAsia" w:ascii="仿宋" w:hAnsi="仿宋" w:eastAsia="仿宋" w:cs="仿宋"/>
              <w:sz w:val="32"/>
              <w:szCs w:val="32"/>
            </w:rPr>
          </w:rPrChange>
        </w:rPr>
        <w:t>级考试分为</w:t>
      </w:r>
      <w:r>
        <w:rPr>
          <w:rFonts w:ascii="Times New Roman" w:hAnsi="Times New Roman" w:eastAsia="仿宋" w:cs="仿宋"/>
          <w:sz w:val="32"/>
          <w:szCs w:val="32"/>
          <w:rPrChange w:id="181" w:author="曾妍" w:date="2024-12-06T11:22:50Z">
            <w:rPr>
              <w:rFonts w:ascii="仿宋" w:hAnsi="仿宋" w:eastAsia="仿宋" w:cs="仿宋"/>
              <w:sz w:val="32"/>
              <w:szCs w:val="32"/>
            </w:rPr>
          </w:rPrChange>
        </w:rPr>
        <w:t>A</w:t>
      </w:r>
      <w:r>
        <w:rPr>
          <w:rFonts w:hint="eastAsia" w:ascii="Times New Roman" w:hAnsi="Times New Roman" w:eastAsia="仿宋" w:cs="仿宋"/>
          <w:sz w:val="32"/>
          <w:szCs w:val="32"/>
          <w:rPrChange w:id="182" w:author="曾妍" w:date="2024-12-06T11:22:50Z">
            <w:rPr>
              <w:rFonts w:hint="eastAsia" w:ascii="仿宋" w:hAnsi="仿宋" w:eastAsia="仿宋" w:cs="仿宋"/>
              <w:sz w:val="32"/>
              <w:szCs w:val="32"/>
            </w:rPr>
          </w:rPrChange>
        </w:rPr>
        <w:t>、</w:t>
      </w:r>
      <w:r>
        <w:rPr>
          <w:rFonts w:ascii="Times New Roman" w:hAnsi="Times New Roman" w:eastAsia="仿宋" w:cs="仿宋"/>
          <w:sz w:val="32"/>
          <w:szCs w:val="32"/>
          <w:rPrChange w:id="183" w:author="曾妍" w:date="2024-12-06T11:22:50Z">
            <w:rPr>
              <w:rFonts w:ascii="仿宋" w:hAnsi="仿宋" w:eastAsia="仿宋" w:cs="仿宋"/>
              <w:sz w:val="32"/>
              <w:szCs w:val="32"/>
            </w:rPr>
          </w:rPrChange>
        </w:rPr>
        <w:t>B</w:t>
      </w:r>
      <w:r>
        <w:rPr>
          <w:rFonts w:hint="eastAsia" w:ascii="Times New Roman" w:hAnsi="Times New Roman" w:eastAsia="仿宋" w:cs="仿宋"/>
          <w:sz w:val="32"/>
          <w:szCs w:val="32"/>
          <w:rPrChange w:id="184" w:author="曾妍" w:date="2024-12-06T11:22:50Z">
            <w:rPr>
              <w:rFonts w:hint="eastAsia" w:ascii="仿宋" w:hAnsi="仿宋" w:eastAsia="仿宋" w:cs="仿宋"/>
              <w:sz w:val="32"/>
              <w:szCs w:val="32"/>
            </w:rPr>
          </w:rPrChange>
        </w:rPr>
        <w:t>卷，考生须在答题卡上用</w:t>
      </w:r>
      <w:r>
        <w:rPr>
          <w:rFonts w:ascii="Times New Roman" w:hAnsi="Times New Roman" w:eastAsia="仿宋" w:cs="仿宋"/>
          <w:sz w:val="32"/>
          <w:szCs w:val="32"/>
          <w:rPrChange w:id="185" w:author="曾妍" w:date="2024-12-06T11:22:50Z">
            <w:rPr>
              <w:rFonts w:ascii="仿宋" w:hAnsi="仿宋" w:eastAsia="仿宋" w:cs="仿宋"/>
              <w:sz w:val="32"/>
              <w:szCs w:val="32"/>
            </w:rPr>
          </w:rPrChange>
        </w:rPr>
        <w:t>2B</w:t>
      </w:r>
      <w:r>
        <w:rPr>
          <w:rFonts w:hint="eastAsia" w:ascii="Times New Roman" w:hAnsi="Times New Roman" w:eastAsia="仿宋" w:cs="仿宋"/>
          <w:sz w:val="32"/>
          <w:szCs w:val="32"/>
          <w:rPrChange w:id="186" w:author="曾妍" w:date="2024-12-06T11:22:50Z">
            <w:rPr>
              <w:rFonts w:hint="eastAsia" w:ascii="仿宋" w:hAnsi="仿宋" w:eastAsia="仿宋" w:cs="仿宋"/>
              <w:sz w:val="32"/>
              <w:szCs w:val="32"/>
            </w:rPr>
          </w:rPrChange>
        </w:rPr>
        <w:t>铅笔涂黑试卷代号，不涂或涂错，责任由考生自负。</w:t>
      </w:r>
    </w:p>
    <w:p w14:paraId="7B01D410">
      <w:pPr>
        <w:adjustRightInd w:val="0"/>
        <w:snapToGrid w:val="0"/>
        <w:spacing w:line="586" w:lineRule="exact"/>
        <w:ind w:firstLine="640" w:firstLineChars="200"/>
        <w:rPr>
          <w:rFonts w:ascii="Times New Roman" w:hAnsi="Times New Roman" w:eastAsia="仿宋" w:cs="仿宋"/>
          <w:sz w:val="32"/>
          <w:szCs w:val="32"/>
          <w:rPrChange w:id="187" w:author="曾妍" w:date="2024-12-06T11:22:50Z">
            <w:rPr>
              <w:rFonts w:ascii="仿宋" w:hAnsi="仿宋" w:eastAsia="仿宋" w:cs="仿宋"/>
              <w:sz w:val="32"/>
              <w:szCs w:val="32"/>
            </w:rPr>
          </w:rPrChange>
        </w:rPr>
      </w:pPr>
      <w:del w:id="188" w:author="曾妍" w:date="2024-12-06T12:20:07Z">
        <w:r>
          <w:rPr>
            <w:rFonts w:ascii="Times New Roman" w:hAnsi="Times New Roman" w:eastAsia="仿宋" w:cs="仿宋"/>
            <w:sz w:val="32"/>
            <w:szCs w:val="32"/>
            <w:rPrChange w:id="189" w:author="曾妍" w:date="2024-12-06T11:22:50Z">
              <w:rPr>
                <w:rFonts w:ascii="仿宋" w:hAnsi="仿宋" w:eastAsia="仿宋" w:cs="仿宋"/>
                <w:sz w:val="32"/>
                <w:szCs w:val="32"/>
              </w:rPr>
            </w:rPrChange>
          </w:rPr>
          <w:delText>8.</w:delText>
        </w:r>
      </w:del>
      <w:ins w:id="191" w:author="曾妍" w:date="2024-12-06T12:20:07Z">
        <w:r>
          <w:rPr>
            <w:rFonts w:hint="eastAsia" w:ascii="Times New Roman" w:hAnsi="Times New Roman" w:eastAsia="仿宋" w:cs="仿宋"/>
            <w:sz w:val="32"/>
            <w:szCs w:val="32"/>
            <w:lang w:eastAsia="zh-CN"/>
          </w:rPr>
          <w:t>（</w:t>
        </w:r>
      </w:ins>
      <w:ins w:id="192" w:author="曾妍" w:date="2024-12-06T12:20:10Z">
        <w:r>
          <w:rPr>
            <w:rFonts w:hint="eastAsia" w:ascii="Times New Roman" w:hAnsi="Times New Roman" w:eastAsia="仿宋" w:cs="仿宋"/>
            <w:sz w:val="32"/>
            <w:szCs w:val="32"/>
            <w:lang w:val="en-US" w:eastAsia="zh-CN"/>
          </w:rPr>
          <w:t>八</w:t>
        </w:r>
      </w:ins>
      <w:ins w:id="193" w:author="曾妍" w:date="2024-12-06T12:20:07Z">
        <w:r>
          <w:rPr>
            <w:rFonts w:hint="eastAsia" w:ascii="Times New Roman" w:hAnsi="Times New Roman" w:eastAsia="仿宋" w:cs="仿宋"/>
            <w:sz w:val="32"/>
            <w:szCs w:val="32"/>
            <w:lang w:eastAsia="zh-CN"/>
          </w:rPr>
          <w:t>）</w:t>
        </w:r>
      </w:ins>
      <w:r>
        <w:rPr>
          <w:rFonts w:hint="eastAsia" w:ascii="Times New Roman" w:hAnsi="Times New Roman" w:eastAsia="仿宋" w:cs="仿宋"/>
          <w:sz w:val="32"/>
          <w:szCs w:val="32"/>
          <w:rPrChange w:id="194" w:author="曾妍" w:date="2024-12-06T11:22:50Z">
            <w:rPr>
              <w:rFonts w:hint="eastAsia" w:ascii="仿宋" w:hAnsi="仿宋" w:eastAsia="仿宋" w:cs="仿宋"/>
              <w:sz w:val="32"/>
              <w:szCs w:val="32"/>
            </w:rPr>
          </w:rPrChange>
        </w:rPr>
        <w:t>必须按答题卡上的规定准确划写信息点，不划或错划，责任由考生自负。</w:t>
      </w:r>
    </w:p>
    <w:p w14:paraId="44AADBFD">
      <w:pPr>
        <w:adjustRightInd w:val="0"/>
        <w:snapToGrid w:val="0"/>
        <w:spacing w:line="586" w:lineRule="exact"/>
        <w:ind w:firstLine="640" w:firstLineChars="200"/>
        <w:rPr>
          <w:rFonts w:ascii="Times New Roman" w:hAnsi="Times New Roman" w:eastAsia="仿宋" w:cs="仿宋"/>
          <w:sz w:val="32"/>
          <w:szCs w:val="32"/>
          <w:rPrChange w:id="195" w:author="曾妍" w:date="2024-12-06T11:22:50Z">
            <w:rPr>
              <w:rFonts w:ascii="仿宋" w:hAnsi="仿宋" w:eastAsia="仿宋" w:cs="仿宋"/>
              <w:sz w:val="32"/>
              <w:szCs w:val="32"/>
            </w:rPr>
          </w:rPrChange>
        </w:rPr>
      </w:pPr>
      <w:del w:id="196" w:author="曾妍" w:date="2024-12-06T12:20:13Z">
        <w:r>
          <w:rPr>
            <w:rFonts w:ascii="Times New Roman" w:hAnsi="Times New Roman" w:eastAsia="仿宋" w:cs="仿宋"/>
            <w:sz w:val="32"/>
            <w:szCs w:val="32"/>
            <w:rPrChange w:id="197" w:author="曾妍" w:date="2024-12-06T11:22:50Z">
              <w:rPr>
                <w:rFonts w:ascii="仿宋" w:hAnsi="仿宋" w:eastAsia="仿宋" w:cs="仿宋"/>
                <w:sz w:val="32"/>
                <w:szCs w:val="32"/>
              </w:rPr>
            </w:rPrChange>
          </w:rPr>
          <w:delText>9.</w:delText>
        </w:r>
      </w:del>
      <w:ins w:id="199" w:author="曾妍" w:date="2024-12-06T12:20:13Z">
        <w:r>
          <w:rPr>
            <w:rFonts w:hint="eastAsia" w:ascii="Times New Roman" w:hAnsi="Times New Roman" w:eastAsia="仿宋" w:cs="仿宋"/>
            <w:sz w:val="32"/>
            <w:szCs w:val="32"/>
            <w:lang w:eastAsia="zh-CN"/>
          </w:rPr>
          <w:t>（</w:t>
        </w:r>
      </w:ins>
      <w:ins w:id="200" w:author="曾妍" w:date="2024-12-06T12:20:15Z">
        <w:r>
          <w:rPr>
            <w:rFonts w:hint="eastAsia" w:ascii="Times New Roman" w:hAnsi="Times New Roman" w:eastAsia="仿宋" w:cs="仿宋"/>
            <w:sz w:val="32"/>
            <w:szCs w:val="32"/>
            <w:lang w:val="en-US" w:eastAsia="zh-CN"/>
          </w:rPr>
          <w:t>九</w:t>
        </w:r>
      </w:ins>
      <w:ins w:id="201" w:author="曾妍" w:date="2024-12-06T12:20:13Z">
        <w:r>
          <w:rPr>
            <w:rFonts w:hint="eastAsia" w:ascii="Times New Roman" w:hAnsi="Times New Roman" w:eastAsia="仿宋" w:cs="仿宋"/>
            <w:sz w:val="32"/>
            <w:szCs w:val="32"/>
            <w:lang w:eastAsia="zh-CN"/>
          </w:rPr>
          <w:t>）</w:t>
        </w:r>
      </w:ins>
      <w:r>
        <w:rPr>
          <w:rFonts w:hint="eastAsia" w:ascii="Times New Roman" w:hAnsi="Times New Roman" w:eastAsia="仿宋" w:cs="仿宋"/>
          <w:sz w:val="32"/>
          <w:szCs w:val="32"/>
          <w:rPrChange w:id="202" w:author="曾妍" w:date="2024-12-06T11:22:50Z">
            <w:rPr>
              <w:rFonts w:hint="eastAsia" w:ascii="仿宋" w:hAnsi="仿宋" w:eastAsia="仿宋" w:cs="仿宋"/>
              <w:sz w:val="32"/>
              <w:szCs w:val="32"/>
            </w:rPr>
          </w:rPrChange>
        </w:rPr>
        <w:t>考试期间，考生不得中途离开考场。</w:t>
      </w:r>
    </w:p>
    <w:p w14:paraId="56FBB685">
      <w:pPr>
        <w:adjustRightInd w:val="0"/>
        <w:snapToGrid w:val="0"/>
        <w:spacing w:line="586" w:lineRule="exact"/>
        <w:ind w:firstLine="640" w:firstLineChars="200"/>
        <w:rPr>
          <w:rFonts w:ascii="Times New Roman" w:hAnsi="Times New Roman" w:eastAsia="仿宋" w:cs="仿宋"/>
          <w:sz w:val="32"/>
          <w:szCs w:val="32"/>
          <w:rPrChange w:id="203" w:author="曾妍" w:date="2024-12-06T11:22:50Z">
            <w:rPr>
              <w:rFonts w:ascii="仿宋" w:hAnsi="仿宋" w:eastAsia="仿宋" w:cs="仿宋"/>
              <w:sz w:val="32"/>
              <w:szCs w:val="32"/>
            </w:rPr>
          </w:rPrChange>
        </w:rPr>
      </w:pPr>
      <w:del w:id="204" w:author="曾妍" w:date="2024-12-06T12:20:18Z">
        <w:r>
          <w:rPr>
            <w:rFonts w:ascii="Times New Roman" w:hAnsi="Times New Roman" w:eastAsia="仿宋" w:cs="仿宋"/>
            <w:sz w:val="32"/>
            <w:szCs w:val="32"/>
            <w:rPrChange w:id="205" w:author="曾妍" w:date="2024-12-06T11:22:50Z">
              <w:rPr>
                <w:rFonts w:ascii="仿宋" w:hAnsi="仿宋" w:eastAsia="仿宋" w:cs="仿宋"/>
                <w:sz w:val="32"/>
                <w:szCs w:val="32"/>
              </w:rPr>
            </w:rPrChange>
          </w:rPr>
          <w:delText>10.</w:delText>
        </w:r>
      </w:del>
      <w:ins w:id="207" w:author="曾妍" w:date="2024-12-06T12:20:18Z">
        <w:r>
          <w:rPr>
            <w:rFonts w:hint="eastAsia" w:ascii="Times New Roman" w:hAnsi="Times New Roman" w:eastAsia="仿宋" w:cs="仿宋"/>
            <w:sz w:val="32"/>
            <w:szCs w:val="32"/>
            <w:lang w:eastAsia="zh-CN"/>
          </w:rPr>
          <w:t>（</w:t>
        </w:r>
      </w:ins>
      <w:ins w:id="208" w:author="曾妍" w:date="2024-12-06T12:20:23Z">
        <w:r>
          <w:rPr>
            <w:rFonts w:hint="eastAsia" w:ascii="Times New Roman" w:hAnsi="Times New Roman" w:eastAsia="仿宋" w:cs="仿宋"/>
            <w:sz w:val="32"/>
            <w:szCs w:val="32"/>
            <w:lang w:val="en-US" w:eastAsia="zh-CN"/>
          </w:rPr>
          <w:t>十</w:t>
        </w:r>
      </w:ins>
      <w:ins w:id="209" w:author="曾妍" w:date="2024-12-06T12:20:18Z">
        <w:r>
          <w:rPr>
            <w:rFonts w:hint="eastAsia" w:ascii="Times New Roman" w:hAnsi="Times New Roman" w:eastAsia="仿宋" w:cs="仿宋"/>
            <w:sz w:val="32"/>
            <w:szCs w:val="32"/>
            <w:lang w:eastAsia="zh-CN"/>
          </w:rPr>
          <w:t>）</w:t>
        </w:r>
      </w:ins>
      <w:r>
        <w:rPr>
          <w:rFonts w:hint="eastAsia" w:ascii="Times New Roman" w:hAnsi="Times New Roman" w:eastAsia="仿宋" w:cs="仿宋"/>
          <w:sz w:val="32"/>
          <w:szCs w:val="32"/>
          <w:rPrChange w:id="210" w:author="曾妍" w:date="2024-12-06T11:22:50Z">
            <w:rPr>
              <w:rFonts w:hint="eastAsia" w:ascii="仿宋" w:hAnsi="仿宋" w:eastAsia="仿宋" w:cs="仿宋"/>
              <w:sz w:val="32"/>
              <w:szCs w:val="32"/>
            </w:rPr>
          </w:rPrChange>
        </w:rPr>
        <w:t>严禁携带任何考试资料离开考场。</w:t>
      </w:r>
    </w:p>
    <w:p w14:paraId="0AA5DE91">
      <w:pPr>
        <w:adjustRightInd w:val="0"/>
        <w:snapToGrid w:val="0"/>
        <w:spacing w:line="586" w:lineRule="exact"/>
        <w:ind w:firstLine="640" w:firstLineChars="200"/>
        <w:rPr>
          <w:rFonts w:ascii="Times New Roman" w:hAnsi="Times New Roman" w:eastAsia="仿宋" w:cs="仿宋"/>
          <w:sz w:val="32"/>
          <w:szCs w:val="32"/>
          <w:rPrChange w:id="211" w:author="曾妍" w:date="2024-12-06T11:22:50Z">
            <w:rPr>
              <w:rFonts w:ascii="仿宋" w:hAnsi="仿宋" w:eastAsia="仿宋" w:cs="仿宋"/>
              <w:sz w:val="32"/>
              <w:szCs w:val="32"/>
            </w:rPr>
          </w:rPrChange>
        </w:rPr>
      </w:pPr>
      <w:del w:id="212" w:author="曾妍" w:date="2024-12-06T12:20:26Z">
        <w:r>
          <w:rPr>
            <w:rFonts w:ascii="Times New Roman" w:hAnsi="Times New Roman" w:eastAsia="仿宋" w:cs="仿宋"/>
            <w:sz w:val="32"/>
            <w:szCs w:val="32"/>
            <w:rPrChange w:id="213" w:author="曾妍" w:date="2024-12-06T11:22:50Z">
              <w:rPr>
                <w:rFonts w:ascii="仿宋" w:hAnsi="仿宋" w:eastAsia="仿宋" w:cs="仿宋"/>
                <w:sz w:val="32"/>
                <w:szCs w:val="32"/>
              </w:rPr>
            </w:rPrChange>
          </w:rPr>
          <w:delText>11.</w:delText>
        </w:r>
      </w:del>
      <w:ins w:id="215" w:author="曾妍" w:date="2024-12-06T12:20:26Z">
        <w:r>
          <w:rPr>
            <w:rFonts w:hint="eastAsia" w:ascii="Times New Roman" w:hAnsi="Times New Roman" w:eastAsia="仿宋" w:cs="仿宋"/>
            <w:sz w:val="32"/>
            <w:szCs w:val="32"/>
            <w:lang w:eastAsia="zh-CN"/>
          </w:rPr>
          <w:t>（</w:t>
        </w:r>
      </w:ins>
      <w:ins w:id="216" w:author="曾妍" w:date="2024-12-06T12:20:29Z">
        <w:r>
          <w:rPr>
            <w:rFonts w:hint="eastAsia" w:ascii="Times New Roman" w:hAnsi="Times New Roman" w:eastAsia="仿宋" w:cs="仿宋"/>
            <w:sz w:val="32"/>
            <w:szCs w:val="32"/>
            <w:lang w:val="en-US" w:eastAsia="zh-CN"/>
          </w:rPr>
          <w:t>十一</w:t>
        </w:r>
      </w:ins>
      <w:ins w:id="217" w:author="曾妍" w:date="2024-12-06T12:20:26Z">
        <w:r>
          <w:rPr>
            <w:rFonts w:hint="eastAsia" w:ascii="Times New Roman" w:hAnsi="Times New Roman" w:eastAsia="仿宋" w:cs="仿宋"/>
            <w:sz w:val="32"/>
            <w:szCs w:val="32"/>
            <w:lang w:eastAsia="zh-CN"/>
          </w:rPr>
          <w:t>）</w:t>
        </w:r>
      </w:ins>
      <w:del w:id="218" w:author="曾妍" w:date="2024-12-06T12:34:18Z">
        <w:r>
          <w:rPr>
            <w:rFonts w:hint="default" w:ascii="Times New Roman" w:hAnsi="Times New Roman" w:eastAsia="仿宋" w:cs="仿宋"/>
            <w:sz w:val="32"/>
            <w:szCs w:val="32"/>
            <w:rPrChange w:id="219" w:author="曾妍" w:date="2024-12-06T11:22:50Z">
              <w:rPr>
                <w:rFonts w:hint="eastAsia" w:ascii="仿宋" w:hAnsi="仿宋" w:eastAsia="仿宋" w:cs="仿宋"/>
                <w:sz w:val="32"/>
                <w:szCs w:val="32"/>
              </w:rPr>
            </w:rPrChange>
          </w:rPr>
          <w:delText>再次提醒考生，一定要</w:delText>
        </w:r>
      </w:del>
      <w:ins w:id="221" w:author="曾妍" w:date="2024-12-06T12:34:21Z">
        <w:r>
          <w:rPr>
            <w:rFonts w:hint="eastAsia" w:ascii="Times New Roman" w:hAnsi="Times New Roman" w:eastAsia="仿宋" w:cs="仿宋"/>
            <w:sz w:val="32"/>
            <w:szCs w:val="32"/>
            <w:lang w:val="en-US" w:eastAsia="zh-CN"/>
          </w:rPr>
          <w:t>请</w:t>
        </w:r>
      </w:ins>
      <w:ins w:id="222" w:author="曾妍" w:date="2024-12-06T12:34:22Z">
        <w:r>
          <w:rPr>
            <w:rFonts w:hint="eastAsia" w:ascii="Times New Roman" w:hAnsi="Times New Roman" w:eastAsia="仿宋" w:cs="仿宋"/>
            <w:sz w:val="32"/>
            <w:szCs w:val="32"/>
            <w:lang w:val="en-US" w:eastAsia="zh-CN"/>
          </w:rPr>
          <w:t>考生</w:t>
        </w:r>
      </w:ins>
      <w:ins w:id="223" w:author="曾妍" w:date="2024-12-06T12:34:23Z">
        <w:r>
          <w:rPr>
            <w:rFonts w:hint="eastAsia" w:ascii="Times New Roman" w:hAnsi="Times New Roman" w:eastAsia="仿宋" w:cs="仿宋"/>
            <w:sz w:val="32"/>
            <w:szCs w:val="32"/>
            <w:lang w:val="en-US" w:eastAsia="zh-CN"/>
          </w:rPr>
          <w:t>务必</w:t>
        </w:r>
      </w:ins>
      <w:r>
        <w:rPr>
          <w:rFonts w:hint="eastAsia" w:ascii="Times New Roman" w:hAnsi="Times New Roman" w:eastAsia="仿宋" w:cs="仿宋"/>
          <w:sz w:val="32"/>
          <w:szCs w:val="32"/>
          <w:rPrChange w:id="224" w:author="曾妍" w:date="2024-12-06T11:22:50Z">
            <w:rPr>
              <w:rFonts w:hint="eastAsia" w:ascii="仿宋" w:hAnsi="仿宋" w:eastAsia="仿宋" w:cs="仿宋"/>
              <w:sz w:val="32"/>
              <w:szCs w:val="32"/>
            </w:rPr>
          </w:rPrChange>
        </w:rPr>
        <w:t>遵守考试纪律，不要听信和传播社会上或互联网上所谓的考题或答案。严禁携带违禁物品（如手机、包、电子手环、照相、摄像、扫描、电子存储介质、计时工具等设备、以及纸张、书籍等）进入考场。按照国家考试及学校考试的有关规定，替考（代考）者或使用通信设备作弊情节严重的，将给予开除学籍处理。</w:t>
      </w:r>
    </w:p>
    <w:p w14:paraId="693687A1">
      <w:pPr>
        <w:adjustRightInd w:val="0"/>
        <w:snapToGrid w:val="0"/>
        <w:spacing w:line="586" w:lineRule="exact"/>
        <w:ind w:firstLine="640" w:firstLineChars="200"/>
        <w:rPr>
          <w:rFonts w:ascii="Times New Roman" w:hAnsi="Times New Roman" w:eastAsia="仿宋" w:cs="仿宋"/>
          <w:sz w:val="32"/>
          <w:szCs w:val="32"/>
          <w:highlight w:val="yellow"/>
          <w:rPrChange w:id="225" w:author="曾妍" w:date="2024-12-06T11:22:50Z">
            <w:rPr>
              <w:rFonts w:ascii="仿宋" w:hAnsi="仿宋" w:eastAsia="仿宋" w:cs="仿宋"/>
              <w:sz w:val="32"/>
              <w:szCs w:val="32"/>
              <w:highlight w:val="yellow"/>
            </w:rPr>
          </w:rPrChange>
        </w:rPr>
      </w:pPr>
      <w:del w:id="226" w:author="曾妍" w:date="2024-12-06T12:20:33Z">
        <w:r>
          <w:rPr>
            <w:rFonts w:ascii="Times New Roman" w:hAnsi="Times New Roman" w:eastAsia="仿宋" w:cs="仿宋"/>
            <w:sz w:val="32"/>
            <w:szCs w:val="32"/>
            <w:rPrChange w:id="227" w:author="曾妍" w:date="2024-12-06T11:22:50Z">
              <w:rPr>
                <w:rFonts w:ascii="仿宋" w:hAnsi="仿宋" w:eastAsia="仿宋" w:cs="仿宋"/>
                <w:sz w:val="32"/>
                <w:szCs w:val="32"/>
              </w:rPr>
            </w:rPrChange>
          </w:rPr>
          <w:delText>12.</w:delText>
        </w:r>
      </w:del>
      <w:ins w:id="229" w:author="曾妍" w:date="2024-12-06T12:20:33Z">
        <w:r>
          <w:rPr>
            <w:rFonts w:hint="eastAsia" w:ascii="Times New Roman" w:hAnsi="Times New Roman" w:eastAsia="仿宋" w:cs="仿宋"/>
            <w:sz w:val="32"/>
            <w:szCs w:val="32"/>
            <w:lang w:eastAsia="zh-CN"/>
          </w:rPr>
          <w:t>（</w:t>
        </w:r>
      </w:ins>
      <w:ins w:id="230" w:author="曾妍" w:date="2024-12-06T12:20:35Z">
        <w:r>
          <w:rPr>
            <w:rFonts w:hint="eastAsia" w:ascii="Times New Roman" w:hAnsi="Times New Roman" w:eastAsia="仿宋" w:cs="仿宋"/>
            <w:sz w:val="32"/>
            <w:szCs w:val="32"/>
            <w:lang w:val="en-US" w:eastAsia="zh-CN"/>
          </w:rPr>
          <w:t>十二</w:t>
        </w:r>
      </w:ins>
      <w:ins w:id="231" w:author="曾妍" w:date="2024-12-06T12:20:33Z">
        <w:r>
          <w:rPr>
            <w:rFonts w:hint="eastAsia" w:ascii="Times New Roman" w:hAnsi="Times New Roman" w:eastAsia="仿宋" w:cs="仿宋"/>
            <w:sz w:val="32"/>
            <w:szCs w:val="32"/>
            <w:lang w:eastAsia="zh-CN"/>
          </w:rPr>
          <w:t>）</w:t>
        </w:r>
      </w:ins>
      <w:r>
        <w:rPr>
          <w:rFonts w:hint="eastAsia" w:ascii="Times New Roman" w:hAnsi="Times New Roman" w:eastAsia="仿宋" w:cs="仿宋"/>
          <w:sz w:val="32"/>
          <w:szCs w:val="32"/>
          <w:rPrChange w:id="232" w:author="曾妍" w:date="2024-12-06T11:22:50Z">
            <w:rPr>
              <w:rFonts w:hint="eastAsia" w:ascii="仿宋" w:hAnsi="仿宋" w:eastAsia="仿宋" w:cs="仿宋"/>
              <w:sz w:val="32"/>
              <w:szCs w:val="32"/>
            </w:rPr>
          </w:rPrChange>
        </w:rPr>
        <w:t>考试举报电话：</w:t>
      </w:r>
      <w:r>
        <w:rPr>
          <w:rFonts w:ascii="Times New Roman" w:hAnsi="Times New Roman" w:eastAsia="仿宋" w:cs="仿宋"/>
          <w:sz w:val="32"/>
          <w:szCs w:val="32"/>
          <w:rPrChange w:id="233" w:author="曾妍" w:date="2024-12-06T11:22:50Z">
            <w:rPr>
              <w:rFonts w:ascii="仿宋" w:hAnsi="仿宋" w:eastAsia="仿宋" w:cs="仿宋"/>
              <w:sz w:val="32"/>
              <w:szCs w:val="32"/>
            </w:rPr>
          </w:rPrChange>
        </w:rPr>
        <w:t>0771-5338937</w:t>
      </w:r>
      <w:r>
        <w:rPr>
          <w:rFonts w:hint="eastAsia" w:ascii="Times New Roman" w:hAnsi="Times New Roman" w:eastAsia="仿宋" w:cs="仿宋"/>
          <w:sz w:val="32"/>
          <w:szCs w:val="32"/>
          <w:rPrChange w:id="234" w:author="曾妍" w:date="2024-12-06T11:22:50Z">
            <w:rPr>
              <w:rFonts w:hint="eastAsia" w:ascii="仿宋" w:hAnsi="仿宋" w:eastAsia="仿宋" w:cs="仿宋"/>
              <w:sz w:val="32"/>
              <w:szCs w:val="32"/>
            </w:rPr>
          </w:rPrChange>
        </w:rPr>
        <w:t>（广西区）</w:t>
      </w:r>
      <w:ins w:id="235" w:author="陈积(6000090)" w:date="2024-12-05T20:41:00Z">
        <w:r>
          <w:rPr>
            <w:rFonts w:hint="eastAsia" w:ascii="Times New Roman" w:hAnsi="Times New Roman" w:eastAsia="仿宋" w:cs="仿宋"/>
            <w:sz w:val="32"/>
            <w:szCs w:val="32"/>
            <w:rPrChange w:id="236" w:author="曾妍" w:date="2024-12-06T11:22:50Z">
              <w:rPr>
                <w:rFonts w:hint="eastAsia" w:ascii="Times New Roman" w:hAnsi="Times New Roman" w:eastAsia="仿宋" w:cs="仿宋"/>
                <w:sz w:val="32"/>
                <w:szCs w:val="32"/>
              </w:rPr>
            </w:rPrChange>
          </w:rPr>
          <w:t>，</w:t>
        </w:r>
      </w:ins>
      <w:del w:id="238" w:author="陈积(6000090)" w:date="2024-12-05T20:41:00Z">
        <w:r>
          <w:rPr>
            <w:rFonts w:ascii="Times New Roman" w:hAnsi="Times New Roman" w:eastAsia="仿宋" w:cs="仿宋"/>
            <w:sz w:val="32"/>
            <w:szCs w:val="32"/>
            <w:rPrChange w:id="239" w:author="曾妍" w:date="2024-12-06T11:22:50Z">
              <w:rPr>
                <w:rFonts w:ascii="仿宋" w:hAnsi="仿宋" w:eastAsia="仿宋" w:cs="仿宋"/>
                <w:sz w:val="32"/>
                <w:szCs w:val="32"/>
              </w:rPr>
            </w:rPrChange>
          </w:rPr>
          <w:delText>,</w:delText>
        </w:r>
      </w:del>
      <w:r>
        <w:rPr>
          <w:rFonts w:ascii="Times New Roman" w:hAnsi="Times New Roman" w:eastAsia="仿宋" w:cs="仿宋"/>
          <w:sz w:val="32"/>
          <w:szCs w:val="32"/>
          <w:rPrChange w:id="241" w:author="曾妍" w:date="2024-12-06T11:22:50Z">
            <w:rPr>
              <w:rFonts w:ascii="仿宋" w:hAnsi="仿宋" w:eastAsia="仿宋" w:cs="仿宋"/>
              <w:sz w:val="32"/>
              <w:szCs w:val="32"/>
            </w:rPr>
          </w:rPrChange>
        </w:rPr>
        <w:t>0773-2290659</w:t>
      </w:r>
      <w:r>
        <w:rPr>
          <w:rFonts w:hint="eastAsia" w:ascii="Times New Roman" w:hAnsi="Times New Roman" w:eastAsia="仿宋" w:cs="仿宋"/>
          <w:sz w:val="32"/>
          <w:szCs w:val="32"/>
          <w:rPrChange w:id="242" w:author="曾妍" w:date="2024-12-06T11:22:50Z">
            <w:rPr>
              <w:rFonts w:hint="eastAsia" w:ascii="仿宋" w:hAnsi="仿宋" w:eastAsia="仿宋" w:cs="仿宋"/>
              <w:sz w:val="32"/>
              <w:szCs w:val="32"/>
            </w:rPr>
          </w:rPrChange>
        </w:rPr>
        <w:t>（学校）。</w:t>
      </w:r>
    </w:p>
    <w:p w14:paraId="182F287F">
      <w:pPr>
        <w:adjustRightInd w:val="0"/>
        <w:snapToGrid w:val="0"/>
        <w:spacing w:line="586" w:lineRule="exact"/>
        <w:ind w:firstLine="640" w:firstLineChars="200"/>
        <w:rPr>
          <w:rFonts w:ascii="黑体" w:hAnsi="黑体" w:eastAsia="黑体" w:cs="仿宋"/>
          <w:b w:val="0"/>
          <w:bCs w:val="0"/>
          <w:sz w:val="32"/>
          <w:szCs w:val="32"/>
          <w:rPrChange w:id="244" w:author="曾妍" w:date="2024-12-06T11:22:50Z">
            <w:rPr>
              <w:rFonts w:ascii="仿宋" w:hAnsi="仿宋" w:eastAsia="仿宋" w:cs="仿宋"/>
              <w:b/>
              <w:bCs/>
              <w:sz w:val="32"/>
              <w:szCs w:val="32"/>
            </w:rPr>
          </w:rPrChange>
        </w:rPr>
        <w:pPrChange w:id="243" w:author="陈积(6000090)" w:date="2024-12-05T20:38:00Z">
          <w:pPr>
            <w:adjustRightInd w:val="0"/>
            <w:snapToGrid w:val="0"/>
            <w:spacing w:line="586" w:lineRule="exact"/>
            <w:ind w:firstLine="643" w:firstLineChars="200"/>
          </w:pPr>
        </w:pPrChange>
      </w:pPr>
      <w:r>
        <w:rPr>
          <w:rFonts w:hint="eastAsia" w:ascii="黑体" w:hAnsi="黑体" w:eastAsia="黑体" w:cs="仿宋"/>
          <w:b w:val="0"/>
          <w:bCs w:val="0"/>
          <w:sz w:val="32"/>
          <w:szCs w:val="32"/>
          <w:rPrChange w:id="245" w:author="曾妍" w:date="2024-12-06T11:22:50Z">
            <w:rPr>
              <w:rFonts w:hint="eastAsia" w:ascii="仿宋" w:hAnsi="仿宋" w:eastAsia="仿宋" w:cs="仿宋"/>
              <w:b/>
              <w:bCs/>
              <w:sz w:val="32"/>
              <w:szCs w:val="32"/>
            </w:rPr>
          </w:rPrChange>
        </w:rPr>
        <w:t>四、监考员须知</w:t>
      </w:r>
    </w:p>
    <w:p w14:paraId="0B882B88">
      <w:pPr>
        <w:adjustRightInd w:val="0"/>
        <w:snapToGrid w:val="0"/>
        <w:spacing w:line="586" w:lineRule="exact"/>
        <w:ind w:firstLine="643" w:firstLineChars="200"/>
        <w:rPr>
          <w:rFonts w:ascii="Times New Roman" w:hAnsi="Times New Roman" w:eastAsia="仿宋" w:cs="仿宋"/>
          <w:b/>
          <w:bCs/>
          <w:sz w:val="32"/>
          <w:szCs w:val="32"/>
          <w:rPrChange w:id="246" w:author="曾妍" w:date="2024-12-06T11:22:50Z">
            <w:rPr>
              <w:rFonts w:ascii="仿宋" w:hAnsi="仿宋" w:eastAsia="仿宋" w:cs="仿宋"/>
              <w:sz w:val="32"/>
              <w:szCs w:val="32"/>
            </w:rPr>
          </w:rPrChange>
        </w:rPr>
      </w:pPr>
      <w:del w:id="247" w:author="陈积(6000090)" w:date="2024-12-05T20:39:00Z">
        <w:r>
          <w:rPr>
            <w:rFonts w:hint="eastAsia" w:ascii="楷体_GB2312" w:hAnsi="楷体_GB2312" w:eastAsia="楷体_GB2312" w:cs="楷体_GB2312"/>
            <w:b/>
            <w:bCs/>
            <w:color w:val="000000" w:themeColor="text1"/>
            <w:sz w:val="32"/>
            <w:szCs w:val="32"/>
            <w:rPrChange w:id="248" w:author="曾妍" w:date="2024-12-06T12:39:20Z">
              <w:rPr>
                <w:rFonts w:ascii="仿宋" w:hAnsi="仿宋" w:eastAsia="仿宋" w:cs="仿宋"/>
                <w:color w:val="000000" w:themeColor="text1"/>
                <w:sz w:val="32"/>
                <w:szCs w:val="32"/>
                <w14:textFill>
                  <w14:solidFill>
                    <w14:schemeClr w14:val="tx1"/>
                  </w14:solidFill>
                </w14:textFill>
              </w:rPr>
            </w:rPrChange>
            <w14:textFill>
              <w14:solidFill>
                <w14:schemeClr w14:val="tx1"/>
              </w14:solidFill>
            </w14:textFill>
          </w:rPr>
          <w:delText>1.</w:delText>
        </w:r>
      </w:del>
      <w:ins w:id="250" w:author="陈积(6000090)" w:date="2024-12-05T20:39:00Z">
        <w:r>
          <w:rPr>
            <w:rFonts w:hint="eastAsia" w:ascii="楷体_GB2312" w:hAnsi="楷体_GB2312" w:eastAsia="楷体_GB2312" w:cs="楷体_GB2312"/>
            <w:b/>
            <w:bCs/>
            <w:color w:val="000000" w:themeColor="text1"/>
            <w:sz w:val="32"/>
            <w:szCs w:val="32"/>
            <w:rPrChange w:id="251" w:author="曾妍" w:date="2024-12-06T12:39:20Z">
              <w:rPr>
                <w:rFonts w:hint="eastAsia" w:ascii="Times New Roman" w:hAnsi="Times New Roman" w:eastAsia="仿宋" w:cs="仿宋"/>
                <w:color w:val="000000" w:themeColor="text1"/>
                <w:sz w:val="32"/>
                <w:szCs w:val="32"/>
                <w14:textFill>
                  <w14:solidFill>
                    <w14:schemeClr w14:val="tx1"/>
                  </w14:solidFill>
                </w14:textFill>
              </w:rPr>
            </w:rPrChange>
            <w14:textFill>
              <w14:solidFill>
                <w14:schemeClr w14:val="tx1"/>
              </w14:solidFill>
            </w14:textFill>
          </w:rPr>
          <w:t>（一）</w:t>
        </w:r>
      </w:ins>
      <w:r>
        <w:rPr>
          <w:rFonts w:hint="eastAsia" w:ascii="楷体_GB2312" w:hAnsi="楷体_GB2312" w:eastAsia="楷体_GB2312" w:cs="楷体_GB2312"/>
          <w:b/>
          <w:bCs/>
          <w:color w:val="000000" w:themeColor="text1"/>
          <w:sz w:val="32"/>
          <w:szCs w:val="32"/>
          <w:rPrChange w:id="253" w:author="曾妍" w:date="2024-12-06T12:39:20Z">
            <w:rPr>
              <w:rFonts w:hint="eastAsia" w:ascii="仿宋" w:hAnsi="仿宋" w:eastAsia="仿宋" w:cs="仿宋"/>
              <w:color w:val="000000" w:themeColor="text1"/>
              <w:sz w:val="32"/>
              <w:szCs w:val="32"/>
              <w14:textFill>
                <w14:solidFill>
                  <w14:schemeClr w14:val="tx1"/>
                </w14:solidFill>
              </w14:textFill>
            </w:rPr>
          </w:rPrChange>
          <w14:textFill>
            <w14:solidFill>
              <w14:schemeClr w14:val="tx1"/>
            </w14:solidFill>
          </w14:textFill>
        </w:rPr>
        <w:t>监考培训实行二级单位</w:t>
      </w:r>
      <w:r>
        <w:rPr>
          <w:rFonts w:hint="eastAsia" w:ascii="楷体_GB2312" w:hAnsi="楷体_GB2312" w:eastAsia="楷体_GB2312" w:cs="楷体_GB2312"/>
          <w:b/>
          <w:bCs/>
          <w:sz w:val="32"/>
          <w:szCs w:val="32"/>
          <w:rPrChange w:id="254" w:author="曾妍" w:date="2024-12-06T12:39:20Z">
            <w:rPr>
              <w:rFonts w:hint="eastAsia" w:ascii="仿宋" w:hAnsi="仿宋" w:eastAsia="仿宋" w:cs="仿宋"/>
              <w:sz w:val="32"/>
              <w:szCs w:val="32"/>
            </w:rPr>
          </w:rPrChange>
        </w:rPr>
        <w:t>负责制</w:t>
      </w:r>
      <w:del w:id="255" w:author="曾妍" w:date="2024-12-06T12:38:04Z">
        <w:r>
          <w:rPr>
            <w:rFonts w:hint="eastAsia" w:ascii="Times New Roman" w:hAnsi="Times New Roman" w:eastAsia="仿宋" w:cs="仿宋"/>
            <w:b/>
            <w:bCs/>
            <w:sz w:val="32"/>
            <w:szCs w:val="32"/>
            <w:rPrChange w:id="256" w:author="曾妍" w:date="2024-12-06T11:22:50Z">
              <w:rPr>
                <w:rFonts w:hint="eastAsia" w:ascii="仿宋" w:hAnsi="仿宋" w:eastAsia="仿宋" w:cs="仿宋"/>
                <w:sz w:val="32"/>
                <w:szCs w:val="32"/>
              </w:rPr>
            </w:rPrChange>
          </w:rPr>
          <w:delText>。</w:delText>
        </w:r>
      </w:del>
    </w:p>
    <w:p w14:paraId="55BF8B79">
      <w:pPr>
        <w:adjustRightInd w:val="0"/>
        <w:snapToGrid w:val="0"/>
        <w:spacing w:line="586" w:lineRule="exact"/>
        <w:ind w:firstLine="643" w:firstLineChars="200"/>
        <w:rPr>
          <w:rFonts w:ascii="Times New Roman" w:hAnsi="Times New Roman" w:eastAsia="仿宋" w:cs="仿宋"/>
          <w:b/>
          <w:bCs/>
          <w:sz w:val="32"/>
          <w:szCs w:val="32"/>
          <w:rPrChange w:id="258" w:author="曾妍" w:date="2024-12-06T12:38:09Z">
            <w:rPr>
              <w:rFonts w:ascii="仿宋" w:hAnsi="仿宋" w:eastAsia="仿宋" w:cs="仿宋"/>
              <w:sz w:val="32"/>
              <w:szCs w:val="32"/>
            </w:rPr>
          </w:rPrChange>
        </w:rPr>
      </w:pPr>
      <w:del w:id="259" w:author="陈积(6000090)" w:date="2024-12-05T20:39:00Z">
        <w:r>
          <w:rPr>
            <w:rFonts w:hint="eastAsia" w:ascii="Times New Roman" w:hAnsi="Times New Roman" w:eastAsia="仿宋" w:cs="仿宋"/>
            <w:b/>
            <w:bCs/>
            <w:sz w:val="32"/>
            <w:szCs w:val="32"/>
            <w:rPrChange w:id="260" w:author="曾妍" w:date="2024-12-06T12:38:09Z">
              <w:rPr>
                <w:rFonts w:hint="eastAsia" w:ascii="仿宋" w:hAnsi="仿宋" w:eastAsia="仿宋" w:cs="仿宋"/>
                <w:sz w:val="32"/>
                <w:szCs w:val="32"/>
              </w:rPr>
            </w:rPrChange>
          </w:rPr>
          <w:delText>（</w:delText>
        </w:r>
      </w:del>
      <w:r>
        <w:rPr>
          <w:rFonts w:ascii="Times New Roman" w:hAnsi="Times New Roman" w:eastAsia="仿宋" w:cs="仿宋"/>
          <w:b/>
          <w:bCs/>
          <w:sz w:val="32"/>
          <w:szCs w:val="32"/>
          <w:rPrChange w:id="262" w:author="曾妍" w:date="2024-12-06T12:38:09Z">
            <w:rPr>
              <w:rFonts w:ascii="仿宋" w:hAnsi="仿宋" w:eastAsia="仿宋" w:cs="仿宋"/>
              <w:sz w:val="32"/>
              <w:szCs w:val="32"/>
            </w:rPr>
          </w:rPrChange>
        </w:rPr>
        <w:t>1</w:t>
      </w:r>
      <w:ins w:id="263" w:author="陈积(6000090)" w:date="2024-12-05T20:39:00Z">
        <w:r>
          <w:rPr>
            <w:rFonts w:hint="eastAsia" w:ascii="Times New Roman" w:hAnsi="Times New Roman" w:eastAsia="仿宋" w:cs="仿宋"/>
            <w:b/>
            <w:bCs/>
            <w:sz w:val="32"/>
            <w:szCs w:val="32"/>
            <w:rPrChange w:id="264" w:author="曾妍" w:date="2024-12-06T12:38:09Z">
              <w:rPr>
                <w:rFonts w:hint="eastAsia" w:ascii="Times New Roman" w:hAnsi="Times New Roman" w:eastAsia="仿宋" w:cs="仿宋"/>
                <w:sz w:val="32"/>
                <w:szCs w:val="32"/>
              </w:rPr>
            </w:rPrChange>
          </w:rPr>
          <w:t>．</w:t>
        </w:r>
      </w:ins>
      <w:del w:id="266" w:author="陈积(6000090)" w:date="2024-12-05T20:39:00Z">
        <w:r>
          <w:rPr>
            <w:rFonts w:hint="eastAsia" w:ascii="Times New Roman" w:hAnsi="Times New Roman" w:eastAsia="仿宋" w:cs="仿宋"/>
            <w:b/>
            <w:bCs/>
            <w:sz w:val="32"/>
            <w:szCs w:val="32"/>
            <w:rPrChange w:id="267" w:author="曾妍" w:date="2024-12-06T12:38:09Z">
              <w:rPr>
                <w:rFonts w:hint="eastAsia" w:ascii="仿宋" w:hAnsi="仿宋" w:eastAsia="仿宋" w:cs="仿宋"/>
                <w:sz w:val="32"/>
                <w:szCs w:val="32"/>
              </w:rPr>
            </w:rPrChange>
          </w:rPr>
          <w:delText>）</w:delText>
        </w:r>
      </w:del>
      <w:r>
        <w:rPr>
          <w:rFonts w:hint="eastAsia" w:ascii="Times New Roman" w:hAnsi="Times New Roman" w:eastAsia="仿宋" w:cs="仿宋"/>
          <w:b/>
          <w:bCs/>
          <w:sz w:val="32"/>
          <w:szCs w:val="32"/>
          <w:rPrChange w:id="269" w:author="曾妍" w:date="2024-12-06T12:38:09Z">
            <w:rPr>
              <w:rFonts w:hint="eastAsia" w:ascii="仿宋" w:hAnsi="仿宋" w:eastAsia="仿宋" w:cs="仿宋"/>
              <w:sz w:val="32"/>
              <w:szCs w:val="32"/>
            </w:rPr>
          </w:rPrChange>
        </w:rPr>
        <w:t>线下培训</w:t>
      </w:r>
    </w:p>
    <w:p w14:paraId="616A191E">
      <w:pPr>
        <w:adjustRightInd w:val="0"/>
        <w:snapToGrid w:val="0"/>
        <w:spacing w:line="586" w:lineRule="exact"/>
        <w:ind w:firstLine="640" w:firstLineChars="200"/>
        <w:rPr>
          <w:rFonts w:ascii="Times New Roman" w:hAnsi="Times New Roman" w:eastAsia="仿宋" w:cs="仿宋"/>
          <w:sz w:val="32"/>
          <w:szCs w:val="32"/>
          <w:rPrChange w:id="270" w:author="曾妍" w:date="2024-12-06T11:22:50Z">
            <w:rPr>
              <w:rFonts w:ascii="仿宋" w:hAnsi="仿宋" w:eastAsia="仿宋" w:cs="仿宋"/>
              <w:sz w:val="32"/>
              <w:szCs w:val="32"/>
            </w:rPr>
          </w:rPrChange>
        </w:rPr>
      </w:pPr>
      <w:r>
        <w:rPr>
          <w:rFonts w:ascii="Times New Roman" w:hAnsi="Times New Roman" w:eastAsia="仿宋" w:cs="仿宋"/>
          <w:sz w:val="32"/>
          <w:szCs w:val="32"/>
          <w:rPrChange w:id="271" w:author="曾妍" w:date="2024-12-06T11:22:50Z">
            <w:rPr>
              <w:rFonts w:ascii="仿宋" w:hAnsi="仿宋" w:eastAsia="仿宋" w:cs="仿宋"/>
              <w:sz w:val="32"/>
              <w:szCs w:val="32"/>
            </w:rPr>
          </w:rPrChange>
        </w:rPr>
        <w:t>12</w:t>
      </w:r>
      <w:r>
        <w:rPr>
          <w:rFonts w:hint="eastAsia" w:ascii="Times New Roman" w:hAnsi="Times New Roman" w:eastAsia="仿宋" w:cs="仿宋"/>
          <w:sz w:val="32"/>
          <w:szCs w:val="32"/>
          <w:rPrChange w:id="272" w:author="曾妍" w:date="2024-12-06T11:22:50Z">
            <w:rPr>
              <w:rFonts w:hint="eastAsia" w:ascii="仿宋" w:hAnsi="仿宋" w:eastAsia="仿宋" w:cs="仿宋"/>
              <w:sz w:val="32"/>
              <w:szCs w:val="32"/>
            </w:rPr>
          </w:rPrChange>
        </w:rPr>
        <w:t>月</w:t>
      </w:r>
      <w:r>
        <w:rPr>
          <w:rFonts w:ascii="Times New Roman" w:hAnsi="Times New Roman" w:eastAsia="仿宋" w:cs="仿宋"/>
          <w:sz w:val="32"/>
          <w:szCs w:val="32"/>
          <w:rPrChange w:id="273" w:author="曾妍" w:date="2024-12-06T11:22:50Z">
            <w:rPr>
              <w:rFonts w:ascii="仿宋" w:hAnsi="仿宋" w:eastAsia="仿宋" w:cs="仿宋"/>
              <w:sz w:val="32"/>
              <w:szCs w:val="32"/>
            </w:rPr>
          </w:rPrChange>
        </w:rPr>
        <w:t>11</w:t>
      </w:r>
      <w:r>
        <w:rPr>
          <w:rFonts w:hint="eastAsia" w:ascii="Times New Roman" w:hAnsi="Times New Roman" w:eastAsia="仿宋" w:cs="仿宋"/>
          <w:sz w:val="32"/>
          <w:szCs w:val="32"/>
          <w:rPrChange w:id="274" w:author="曾妍" w:date="2024-12-06T11:22:50Z">
            <w:rPr>
              <w:rFonts w:hint="eastAsia" w:ascii="仿宋" w:hAnsi="仿宋" w:eastAsia="仿宋" w:cs="仿宋"/>
              <w:sz w:val="32"/>
              <w:szCs w:val="32"/>
            </w:rPr>
          </w:rPrChange>
        </w:rPr>
        <w:t>日下午</w:t>
      </w:r>
      <w:r>
        <w:rPr>
          <w:rFonts w:ascii="Times New Roman" w:hAnsi="Times New Roman" w:eastAsia="仿宋" w:cs="仿宋"/>
          <w:sz w:val="32"/>
          <w:szCs w:val="32"/>
          <w:rPrChange w:id="275" w:author="曾妍" w:date="2024-12-06T11:22:50Z">
            <w:rPr>
              <w:rFonts w:ascii="仿宋" w:hAnsi="仿宋" w:eastAsia="仿宋" w:cs="仿宋"/>
              <w:sz w:val="32"/>
              <w:szCs w:val="32"/>
            </w:rPr>
          </w:rPrChange>
        </w:rPr>
        <w:t>14:30</w:t>
      </w:r>
      <w:r>
        <w:rPr>
          <w:rFonts w:hint="eastAsia" w:ascii="Times New Roman" w:hAnsi="Times New Roman" w:eastAsia="仿宋" w:cs="仿宋"/>
          <w:sz w:val="32"/>
          <w:szCs w:val="32"/>
          <w:rPrChange w:id="276" w:author="曾妍" w:date="2024-12-06T11:22:50Z">
            <w:rPr>
              <w:rFonts w:hint="eastAsia" w:ascii="仿宋" w:hAnsi="仿宋" w:eastAsia="仿宋" w:cs="仿宋"/>
              <w:sz w:val="32"/>
              <w:szCs w:val="32"/>
            </w:rPr>
          </w:rPrChange>
        </w:rPr>
        <w:t>，在花江校区</w:t>
      </w:r>
      <w:r>
        <w:rPr>
          <w:rFonts w:ascii="Times New Roman" w:hAnsi="Times New Roman" w:eastAsia="仿宋" w:cs="仿宋"/>
          <w:sz w:val="32"/>
          <w:szCs w:val="32"/>
          <w:rPrChange w:id="277" w:author="曾妍" w:date="2024-12-06T11:22:50Z">
            <w:rPr>
              <w:rFonts w:ascii="仿宋" w:hAnsi="仿宋" w:eastAsia="仿宋" w:cs="仿宋"/>
              <w:sz w:val="32"/>
              <w:szCs w:val="32"/>
            </w:rPr>
          </w:rPrChange>
        </w:rPr>
        <w:t>16201</w:t>
      </w:r>
      <w:r>
        <w:rPr>
          <w:rFonts w:hint="eastAsia" w:ascii="Times New Roman" w:hAnsi="Times New Roman" w:eastAsia="仿宋" w:cs="仿宋"/>
          <w:sz w:val="32"/>
          <w:szCs w:val="32"/>
          <w:rPrChange w:id="278" w:author="曾妍" w:date="2024-12-06T11:22:50Z">
            <w:rPr>
              <w:rFonts w:hint="eastAsia" w:ascii="仿宋" w:hAnsi="仿宋" w:eastAsia="仿宋" w:cs="仿宋"/>
              <w:sz w:val="32"/>
              <w:szCs w:val="32"/>
            </w:rPr>
          </w:rPrChange>
        </w:rPr>
        <w:t>召开学校监考培训会，各单位主管教学副院长、教学秘书参加；各单位的监考培训在</w:t>
      </w:r>
      <w:r>
        <w:rPr>
          <w:rFonts w:ascii="Times New Roman" w:hAnsi="Times New Roman" w:eastAsia="仿宋" w:cs="仿宋"/>
          <w:sz w:val="32"/>
          <w:szCs w:val="32"/>
          <w:rPrChange w:id="279" w:author="曾妍" w:date="2024-12-06T11:22:50Z">
            <w:rPr>
              <w:rFonts w:ascii="仿宋" w:hAnsi="仿宋" w:eastAsia="仿宋" w:cs="仿宋"/>
              <w:sz w:val="32"/>
              <w:szCs w:val="32"/>
            </w:rPr>
          </w:rPrChange>
        </w:rPr>
        <w:t>12</w:t>
      </w:r>
      <w:r>
        <w:rPr>
          <w:rFonts w:hint="eastAsia" w:ascii="Times New Roman" w:hAnsi="Times New Roman" w:eastAsia="仿宋" w:cs="仿宋"/>
          <w:sz w:val="32"/>
          <w:szCs w:val="32"/>
          <w:rPrChange w:id="280" w:author="曾妍" w:date="2024-12-06T11:22:50Z">
            <w:rPr>
              <w:rFonts w:hint="eastAsia" w:ascii="仿宋" w:hAnsi="仿宋" w:eastAsia="仿宋" w:cs="仿宋"/>
              <w:sz w:val="32"/>
              <w:szCs w:val="32"/>
            </w:rPr>
          </w:rPrChange>
        </w:rPr>
        <w:t>月</w:t>
      </w:r>
      <w:r>
        <w:rPr>
          <w:rFonts w:ascii="Times New Roman" w:hAnsi="Times New Roman" w:eastAsia="仿宋" w:cs="仿宋"/>
          <w:sz w:val="32"/>
          <w:szCs w:val="32"/>
          <w:rPrChange w:id="281" w:author="曾妍" w:date="2024-12-06T11:22:50Z">
            <w:rPr>
              <w:rFonts w:ascii="仿宋" w:hAnsi="仿宋" w:eastAsia="仿宋" w:cs="仿宋"/>
              <w:sz w:val="32"/>
              <w:szCs w:val="32"/>
            </w:rPr>
          </w:rPrChange>
        </w:rPr>
        <w:t>13</w:t>
      </w:r>
      <w:r>
        <w:rPr>
          <w:rFonts w:hint="eastAsia" w:ascii="Times New Roman" w:hAnsi="Times New Roman" w:eastAsia="仿宋" w:cs="仿宋"/>
          <w:sz w:val="32"/>
          <w:szCs w:val="32"/>
          <w:rPrChange w:id="282" w:author="曾妍" w:date="2024-12-06T11:22:50Z">
            <w:rPr>
              <w:rFonts w:hint="eastAsia" w:ascii="仿宋" w:hAnsi="仿宋" w:eastAsia="仿宋" w:cs="仿宋"/>
              <w:sz w:val="32"/>
              <w:szCs w:val="32"/>
            </w:rPr>
          </w:rPrChange>
        </w:rPr>
        <w:t>日前组织完成，同时做好培训签到。</w:t>
      </w:r>
    </w:p>
    <w:p w14:paraId="0BD3779E">
      <w:pPr>
        <w:adjustRightInd w:val="0"/>
        <w:snapToGrid w:val="0"/>
        <w:spacing w:line="586" w:lineRule="exact"/>
        <w:ind w:firstLine="643" w:firstLineChars="200"/>
        <w:rPr>
          <w:rFonts w:ascii="Times New Roman" w:hAnsi="Times New Roman"/>
          <w:b/>
          <w:bCs/>
          <w:sz w:val="32"/>
          <w:szCs w:val="32"/>
          <w:rPrChange w:id="283" w:author="曾妍" w:date="2024-12-06T12:38:12Z">
            <w:rPr/>
          </w:rPrChange>
        </w:rPr>
      </w:pPr>
      <w:del w:id="284" w:author="陈积(6000090)" w:date="2024-12-05T20:39:00Z">
        <w:r>
          <w:rPr>
            <w:rFonts w:hint="eastAsia" w:ascii="Times New Roman" w:hAnsi="Times New Roman" w:eastAsia="仿宋" w:cs="仿宋"/>
            <w:b/>
            <w:bCs/>
            <w:sz w:val="32"/>
            <w:szCs w:val="32"/>
            <w:rPrChange w:id="285" w:author="曾妍" w:date="2024-12-06T12:38:12Z">
              <w:rPr>
                <w:rFonts w:hint="eastAsia" w:ascii="仿宋" w:hAnsi="仿宋" w:eastAsia="仿宋" w:cs="仿宋"/>
                <w:sz w:val="32"/>
                <w:szCs w:val="32"/>
              </w:rPr>
            </w:rPrChange>
          </w:rPr>
          <w:delText>（</w:delText>
        </w:r>
      </w:del>
      <w:r>
        <w:rPr>
          <w:rFonts w:ascii="Times New Roman" w:hAnsi="Times New Roman" w:eastAsia="仿宋" w:cs="仿宋"/>
          <w:b/>
          <w:bCs/>
          <w:sz w:val="32"/>
          <w:szCs w:val="32"/>
          <w:rPrChange w:id="287" w:author="曾妍" w:date="2024-12-06T12:38:12Z">
            <w:rPr>
              <w:rFonts w:ascii="仿宋" w:hAnsi="仿宋" w:eastAsia="仿宋" w:cs="仿宋"/>
              <w:sz w:val="32"/>
              <w:szCs w:val="32"/>
            </w:rPr>
          </w:rPrChange>
        </w:rPr>
        <w:t>2</w:t>
      </w:r>
      <w:ins w:id="288" w:author="陈积(6000090)" w:date="2024-12-05T20:39:00Z">
        <w:r>
          <w:rPr>
            <w:rFonts w:hint="eastAsia" w:ascii="Times New Roman" w:hAnsi="Times New Roman" w:eastAsia="仿宋" w:cs="仿宋"/>
            <w:b/>
            <w:bCs/>
            <w:sz w:val="32"/>
            <w:szCs w:val="32"/>
            <w:rPrChange w:id="289" w:author="曾妍" w:date="2024-12-06T12:38:12Z">
              <w:rPr>
                <w:rFonts w:hint="eastAsia" w:ascii="Times New Roman" w:hAnsi="Times New Roman" w:eastAsia="仿宋" w:cs="仿宋"/>
                <w:sz w:val="32"/>
                <w:szCs w:val="32"/>
              </w:rPr>
            </w:rPrChange>
          </w:rPr>
          <w:t>．</w:t>
        </w:r>
      </w:ins>
      <w:del w:id="291" w:author="陈积(6000090)" w:date="2024-12-05T20:39:00Z">
        <w:r>
          <w:rPr>
            <w:rFonts w:hint="eastAsia" w:ascii="Times New Roman" w:hAnsi="Times New Roman" w:eastAsia="仿宋" w:cs="仿宋"/>
            <w:b/>
            <w:bCs/>
            <w:sz w:val="32"/>
            <w:szCs w:val="32"/>
            <w:rPrChange w:id="292" w:author="曾妍" w:date="2024-12-06T12:38:12Z">
              <w:rPr>
                <w:rFonts w:hint="eastAsia" w:ascii="仿宋" w:hAnsi="仿宋" w:eastAsia="仿宋" w:cs="仿宋"/>
                <w:sz w:val="32"/>
                <w:szCs w:val="32"/>
              </w:rPr>
            </w:rPrChange>
          </w:rPr>
          <w:delText>）</w:delText>
        </w:r>
      </w:del>
      <w:r>
        <w:rPr>
          <w:rFonts w:hint="eastAsia" w:ascii="Times New Roman" w:hAnsi="Times New Roman" w:eastAsia="仿宋" w:cs="仿宋"/>
          <w:b/>
          <w:bCs/>
          <w:sz w:val="32"/>
          <w:szCs w:val="32"/>
          <w:rPrChange w:id="294" w:author="曾妍" w:date="2024-12-06T12:38:12Z">
            <w:rPr>
              <w:rFonts w:hint="eastAsia" w:ascii="仿宋" w:hAnsi="仿宋" w:eastAsia="仿宋" w:cs="仿宋"/>
              <w:sz w:val="32"/>
              <w:szCs w:val="32"/>
            </w:rPr>
          </w:rPrChange>
        </w:rPr>
        <w:t>线上培训</w:t>
      </w:r>
    </w:p>
    <w:p w14:paraId="766F8F9A">
      <w:pPr>
        <w:adjustRightInd w:val="0"/>
        <w:snapToGrid w:val="0"/>
        <w:spacing w:line="586" w:lineRule="exact"/>
        <w:ind w:firstLine="640" w:firstLineChars="200"/>
        <w:rPr>
          <w:rFonts w:ascii="Times New Roman" w:hAnsi="Times New Roman" w:eastAsia="仿宋" w:cs="仿宋"/>
          <w:sz w:val="32"/>
          <w:szCs w:val="32"/>
          <w:rPrChange w:id="296" w:author="曾妍" w:date="2024-12-06T11:22:50Z">
            <w:rPr>
              <w:rFonts w:ascii="仿宋" w:hAnsi="仿宋" w:eastAsia="仿宋" w:cs="仿宋"/>
              <w:sz w:val="32"/>
              <w:szCs w:val="32"/>
            </w:rPr>
          </w:rPrChange>
        </w:rPr>
        <w:pPrChange w:id="295" w:author="曾妍" w:date="2024-12-06T12:38:49Z">
          <w:pPr>
            <w:adjustRightInd w:val="0"/>
            <w:snapToGrid w:val="0"/>
            <w:spacing w:line="586" w:lineRule="exact"/>
            <w:ind w:firstLine="640" w:firstLineChars="200"/>
          </w:pPr>
        </w:pPrChange>
      </w:pPr>
      <w:r>
        <w:rPr>
          <w:rFonts w:hint="eastAsia" w:ascii="Times New Roman" w:hAnsi="Times New Roman" w:eastAsia="仿宋" w:cs="仿宋"/>
          <w:sz w:val="32"/>
          <w:szCs w:val="32"/>
          <w:rPrChange w:id="297" w:author="曾妍" w:date="2024-12-06T11:22:50Z">
            <w:rPr>
              <w:rFonts w:hint="eastAsia" w:ascii="仿宋" w:hAnsi="仿宋" w:eastAsia="仿宋" w:cs="仿宋"/>
              <w:sz w:val="32"/>
              <w:szCs w:val="32"/>
            </w:rPr>
          </w:rPrChange>
        </w:rPr>
        <w:t>按照教育部教育考试院统一部署，本次考试所有监考人员、考务人员还需参加自治区招生考试院的在线培训与考试。</w:t>
      </w:r>
      <w:ins w:id="298" w:author="曾妍" w:date="2024-12-06T12:38:47Z">
        <w:r>
          <w:rPr>
            <w:rFonts w:hint="eastAsia" w:ascii="Times New Roman" w:hAnsi="Times New Roman" w:eastAsia="仿宋" w:cs="仿宋"/>
            <w:sz w:val="32"/>
            <w:szCs w:val="32"/>
          </w:rPr>
          <w:t>网上课程学习和考核需在</w:t>
        </w:r>
      </w:ins>
      <w:ins w:id="299" w:author="曾妍" w:date="2024-12-06T12:38:47Z">
        <w:r>
          <w:rPr>
            <w:rFonts w:ascii="Times New Roman" w:hAnsi="Times New Roman" w:eastAsia="仿宋" w:cs="仿宋"/>
            <w:b/>
            <w:bCs/>
            <w:sz w:val="32"/>
            <w:szCs w:val="32"/>
          </w:rPr>
          <w:t>12</w:t>
        </w:r>
      </w:ins>
      <w:ins w:id="300" w:author="曾妍" w:date="2024-12-06T12:38:47Z">
        <w:r>
          <w:rPr>
            <w:rFonts w:hint="eastAsia" w:ascii="Times New Roman" w:hAnsi="Times New Roman" w:eastAsia="仿宋" w:cs="仿宋"/>
            <w:b/>
            <w:bCs/>
            <w:sz w:val="32"/>
            <w:szCs w:val="32"/>
          </w:rPr>
          <w:t>月</w:t>
        </w:r>
      </w:ins>
      <w:ins w:id="301" w:author="曾妍" w:date="2024-12-06T12:38:47Z">
        <w:r>
          <w:rPr>
            <w:rFonts w:ascii="Times New Roman" w:hAnsi="Times New Roman" w:eastAsia="仿宋" w:cs="仿宋"/>
            <w:b/>
            <w:bCs/>
            <w:sz w:val="32"/>
            <w:szCs w:val="32"/>
          </w:rPr>
          <w:t>13</w:t>
        </w:r>
      </w:ins>
      <w:ins w:id="302" w:author="曾妍" w:date="2024-12-06T12:38:47Z">
        <w:r>
          <w:rPr>
            <w:rFonts w:hint="eastAsia" w:ascii="Times New Roman" w:hAnsi="Times New Roman" w:eastAsia="仿宋" w:cs="仿宋"/>
            <w:b/>
            <w:bCs/>
            <w:sz w:val="32"/>
            <w:szCs w:val="32"/>
          </w:rPr>
          <w:t>日</w:t>
        </w:r>
      </w:ins>
      <w:ins w:id="303" w:author="曾妍" w:date="2024-12-06T12:38:47Z">
        <w:r>
          <w:rPr>
            <w:rFonts w:ascii="Times New Roman" w:hAnsi="Times New Roman" w:eastAsia="仿宋" w:cs="仿宋"/>
            <w:b/>
            <w:bCs/>
            <w:sz w:val="32"/>
            <w:szCs w:val="32"/>
          </w:rPr>
          <w:t>16</w:t>
        </w:r>
      </w:ins>
      <w:ins w:id="304" w:author="曾妍" w:date="2024-12-06T12:38:47Z">
        <w:r>
          <w:rPr>
            <w:rFonts w:hint="eastAsia" w:ascii="Times New Roman" w:hAnsi="Times New Roman" w:eastAsia="仿宋" w:cs="仿宋"/>
            <w:b/>
            <w:bCs/>
            <w:sz w:val="32"/>
            <w:szCs w:val="32"/>
          </w:rPr>
          <w:t>时</w:t>
        </w:r>
      </w:ins>
      <w:ins w:id="305" w:author="曾妍" w:date="2024-12-06T12:38:47Z">
        <w:r>
          <w:rPr>
            <w:rFonts w:hint="eastAsia" w:ascii="Times New Roman" w:hAnsi="Times New Roman" w:eastAsia="仿宋" w:cs="仿宋"/>
            <w:sz w:val="32"/>
            <w:szCs w:val="32"/>
          </w:rPr>
          <w:t>前完成。</w:t>
        </w:r>
      </w:ins>
      <w:ins w:id="306" w:author="曾妍" w:date="2024-12-06T12:38:52Z">
        <w:r>
          <w:rPr>
            <w:rFonts w:hint="eastAsia" w:ascii="Times New Roman" w:hAnsi="Times New Roman" w:eastAsia="仿宋" w:cs="仿宋"/>
            <w:sz w:val="32"/>
            <w:szCs w:val="32"/>
            <w:lang w:val="en-US" w:eastAsia="zh-CN"/>
          </w:rPr>
          <w:t>网址</w:t>
        </w:r>
      </w:ins>
      <w:r>
        <w:rPr>
          <w:rFonts w:hint="eastAsia" w:ascii="Times New Roman" w:hAnsi="Times New Roman" w:eastAsia="仿宋" w:cs="仿宋"/>
          <w:sz w:val="32"/>
          <w:szCs w:val="32"/>
          <w:rPrChange w:id="307" w:author="曾妍" w:date="2024-12-06T11:22:50Z">
            <w:rPr>
              <w:rFonts w:hint="eastAsia" w:ascii="仿宋" w:hAnsi="仿宋" w:eastAsia="仿宋" w:cs="仿宋"/>
              <w:sz w:val="32"/>
              <w:szCs w:val="32"/>
            </w:rPr>
          </w:rPrChange>
        </w:rPr>
        <w:t>链接：</w:t>
      </w:r>
      <w:r>
        <w:rPr>
          <w:rFonts w:hint="eastAsia" w:ascii="Times New Roman" w:hAnsi="Times New Roman" w:eastAsia="仿宋" w:cs="仿宋"/>
          <w:sz w:val="32"/>
          <w:szCs w:val="32"/>
          <w:rPrChange w:id="308" w:author="曾妍" w:date="2024-12-06T11:22:50Z">
            <w:rPr>
              <w:rFonts w:hint="eastAsia" w:ascii="仿宋" w:hAnsi="仿宋" w:eastAsia="仿宋" w:cs="仿宋"/>
              <w:sz w:val="32"/>
              <w:szCs w:val="32"/>
            </w:rPr>
          </w:rPrChange>
        </w:rPr>
        <w:fldChar w:fldCharType="begin"/>
      </w:r>
      <w:r>
        <w:rPr>
          <w:rFonts w:ascii="Times New Roman" w:hAnsi="Times New Roman" w:eastAsia="仿宋" w:cs="仿宋"/>
          <w:sz w:val="32"/>
          <w:szCs w:val="32"/>
          <w:rPrChange w:id="309" w:author="曾妍" w:date="2024-12-06T11:22:50Z">
            <w:rPr>
              <w:rFonts w:ascii="仿宋" w:hAnsi="仿宋" w:eastAsia="仿宋" w:cs="仿宋"/>
              <w:sz w:val="32"/>
              <w:szCs w:val="32"/>
            </w:rPr>
          </w:rPrChange>
        </w:rPr>
        <w:instrText xml:space="preserve"> HYPERLINK "https://kwstudy.neea.edu.cn/</w:instrText>
      </w:r>
      <w:r>
        <w:rPr>
          <w:rFonts w:hint="eastAsia" w:ascii="Times New Roman" w:hAnsi="Times New Roman" w:eastAsia="仿宋" w:cs="仿宋"/>
          <w:sz w:val="32"/>
          <w:szCs w:val="32"/>
          <w:rPrChange w:id="310" w:author="曾妍" w:date="2024-12-06T11:22:50Z">
            <w:rPr>
              <w:rFonts w:hint="eastAsia" w:ascii="仿宋" w:hAnsi="仿宋" w:eastAsia="仿宋" w:cs="仿宋"/>
              <w:sz w:val="32"/>
              <w:szCs w:val="32"/>
            </w:rPr>
          </w:rPrChange>
        </w:rPr>
        <w:instrText xml:space="preserve">。</w:instrText>
      </w:r>
      <w:r>
        <w:rPr>
          <w:rFonts w:ascii="Times New Roman" w:hAnsi="Times New Roman" w:eastAsia="仿宋" w:cs="仿宋"/>
          <w:sz w:val="32"/>
          <w:szCs w:val="32"/>
          <w:rPrChange w:id="311" w:author="曾妍" w:date="2024-12-06T11:22:50Z">
            <w:rPr>
              <w:rFonts w:ascii="仿宋" w:hAnsi="仿宋" w:eastAsia="仿宋" w:cs="仿宋"/>
              <w:sz w:val="32"/>
              <w:szCs w:val="32"/>
            </w:rPr>
          </w:rPrChange>
        </w:rPr>
        <w:instrText xml:space="preserve">" </w:instrText>
      </w:r>
      <w:r>
        <w:rPr>
          <w:rFonts w:hint="eastAsia" w:ascii="Times New Roman" w:hAnsi="Times New Roman" w:eastAsia="仿宋" w:cs="仿宋"/>
          <w:sz w:val="32"/>
          <w:szCs w:val="32"/>
          <w:rPrChange w:id="312" w:author="曾妍" w:date="2024-12-06T11:22:50Z">
            <w:rPr>
              <w:rFonts w:hint="eastAsia" w:ascii="仿宋" w:hAnsi="仿宋" w:eastAsia="仿宋" w:cs="仿宋"/>
              <w:sz w:val="32"/>
              <w:szCs w:val="32"/>
            </w:rPr>
          </w:rPrChange>
        </w:rPr>
        <w:fldChar w:fldCharType="separate"/>
      </w:r>
      <w:r>
        <w:rPr>
          <w:rStyle w:val="10"/>
          <w:rFonts w:ascii="Times New Roman" w:hAnsi="Times New Roman" w:eastAsia="仿宋" w:cs="仿宋"/>
          <w:sz w:val="32"/>
          <w:szCs w:val="32"/>
          <w:rPrChange w:id="313" w:author="曾妍" w:date="2024-12-06T11:22:50Z">
            <w:rPr>
              <w:rStyle w:val="10"/>
              <w:rFonts w:ascii="仿宋" w:hAnsi="仿宋" w:eastAsia="仿宋" w:cs="仿宋"/>
              <w:sz w:val="32"/>
              <w:szCs w:val="32"/>
            </w:rPr>
          </w:rPrChange>
        </w:rPr>
        <w:t>https://kwstudy.neea.edu.cn/</w:t>
      </w:r>
      <w:r>
        <w:rPr>
          <w:rStyle w:val="10"/>
          <w:rFonts w:hint="eastAsia" w:ascii="Times New Roman" w:hAnsi="Times New Roman" w:eastAsia="仿宋" w:cs="仿宋"/>
          <w:sz w:val="32"/>
          <w:szCs w:val="32"/>
          <w:rPrChange w:id="314" w:author="曾妍" w:date="2024-12-06T11:22:50Z">
            <w:rPr>
              <w:rStyle w:val="10"/>
              <w:rFonts w:hint="eastAsia" w:ascii="仿宋" w:hAnsi="仿宋" w:eastAsia="仿宋" w:cs="仿宋"/>
              <w:sz w:val="32"/>
              <w:szCs w:val="32"/>
            </w:rPr>
          </w:rPrChange>
        </w:rPr>
        <w:t>。</w:t>
      </w:r>
      <w:r>
        <w:rPr>
          <w:rFonts w:hint="eastAsia" w:ascii="Times New Roman" w:hAnsi="Times New Roman" w:eastAsia="仿宋" w:cs="仿宋"/>
          <w:sz w:val="32"/>
          <w:szCs w:val="32"/>
          <w:rPrChange w:id="315" w:author="曾妍" w:date="2024-12-06T11:22:50Z">
            <w:rPr>
              <w:rFonts w:hint="eastAsia" w:ascii="仿宋" w:hAnsi="仿宋" w:eastAsia="仿宋" w:cs="仿宋"/>
              <w:sz w:val="32"/>
              <w:szCs w:val="32"/>
            </w:rPr>
          </w:rPrChange>
        </w:rPr>
        <w:fldChar w:fldCharType="end"/>
      </w:r>
      <w:r>
        <w:rPr>
          <w:rFonts w:hint="eastAsia" w:ascii="Times New Roman" w:hAnsi="Times New Roman" w:eastAsia="仿宋" w:cs="仿宋"/>
          <w:sz w:val="32"/>
          <w:szCs w:val="32"/>
          <w:rPrChange w:id="316" w:author="曾妍" w:date="2024-12-06T11:22:50Z">
            <w:rPr>
              <w:rFonts w:hint="eastAsia" w:ascii="仿宋" w:hAnsi="仿宋" w:eastAsia="仿宋" w:cs="仿宋"/>
              <w:sz w:val="32"/>
              <w:szCs w:val="32"/>
            </w:rPr>
          </w:rPrChange>
        </w:rPr>
        <w:t>具体流程如下：</w:t>
      </w:r>
    </w:p>
    <w:p w14:paraId="3CD4E93A">
      <w:pPr>
        <w:adjustRightInd w:val="0"/>
        <w:snapToGrid w:val="0"/>
        <w:spacing w:line="586" w:lineRule="exact"/>
        <w:ind w:firstLine="640" w:firstLineChars="200"/>
        <w:rPr>
          <w:rFonts w:ascii="Times New Roman" w:hAnsi="Times New Roman" w:eastAsia="仿宋" w:cs="仿宋"/>
          <w:sz w:val="32"/>
          <w:szCs w:val="32"/>
          <w:rPrChange w:id="317" w:author="曾妍" w:date="2024-12-06T11:22:50Z">
            <w:rPr>
              <w:rFonts w:ascii="仿宋" w:hAnsi="仿宋" w:eastAsia="仿宋" w:cs="仿宋"/>
              <w:sz w:val="32"/>
              <w:szCs w:val="32"/>
            </w:rPr>
          </w:rPrChange>
        </w:rPr>
      </w:pPr>
      <w:r>
        <w:rPr>
          <w:rFonts w:hint="eastAsia" w:ascii="Times New Roman" w:hAnsi="Times New Roman" w:eastAsia="仿宋" w:cs="仿宋"/>
          <w:sz w:val="32"/>
          <w:szCs w:val="32"/>
          <w:rPrChange w:id="318" w:author="曾妍" w:date="2024-12-06T11:22:50Z">
            <w:rPr>
              <w:rFonts w:hint="eastAsia" w:ascii="仿宋" w:hAnsi="仿宋" w:eastAsia="仿宋" w:cs="仿宋"/>
              <w:sz w:val="32"/>
              <w:szCs w:val="32"/>
            </w:rPr>
          </w:rPrChange>
        </w:rPr>
        <w:t>（</w:t>
      </w:r>
      <w:ins w:id="319" w:author="陈积(6000090)" w:date="2024-12-05T20:40:00Z">
        <w:r>
          <w:rPr>
            <w:rFonts w:hint="eastAsia" w:ascii="Times New Roman" w:hAnsi="Times New Roman" w:eastAsia="仿宋" w:cs="仿宋"/>
            <w:sz w:val="32"/>
            <w:szCs w:val="32"/>
            <w:rPrChange w:id="320" w:author="曾妍" w:date="2024-12-06T11:22:50Z">
              <w:rPr>
                <w:rFonts w:hint="eastAsia" w:ascii="Times New Roman" w:hAnsi="Times New Roman" w:eastAsia="仿宋" w:cs="仿宋"/>
                <w:sz w:val="32"/>
                <w:szCs w:val="32"/>
              </w:rPr>
            </w:rPrChange>
          </w:rPr>
          <w:t>1</w:t>
        </w:r>
      </w:ins>
      <w:del w:id="322" w:author="陈积(6000090)" w:date="2024-12-05T20:40:00Z">
        <w:r>
          <w:rPr>
            <w:rFonts w:ascii="Times New Roman" w:hAnsi="Times New Roman" w:eastAsia="仿宋" w:cs="仿宋"/>
            <w:sz w:val="32"/>
            <w:szCs w:val="32"/>
            <w:rPrChange w:id="323" w:author="曾妍" w:date="2024-12-06T11:22:50Z">
              <w:rPr>
                <w:rFonts w:ascii="仿宋" w:hAnsi="仿宋" w:eastAsia="仿宋" w:cs="仿宋"/>
                <w:sz w:val="32"/>
                <w:szCs w:val="32"/>
              </w:rPr>
            </w:rPrChange>
          </w:rPr>
          <w:delText>a</w:delText>
        </w:r>
      </w:del>
      <w:r>
        <w:rPr>
          <w:rFonts w:hint="eastAsia" w:ascii="Times New Roman" w:hAnsi="Times New Roman" w:eastAsia="仿宋" w:cs="仿宋"/>
          <w:sz w:val="32"/>
          <w:szCs w:val="32"/>
          <w:rPrChange w:id="325" w:author="曾妍" w:date="2024-12-06T11:22:50Z">
            <w:rPr>
              <w:rFonts w:hint="eastAsia" w:ascii="仿宋" w:hAnsi="仿宋" w:eastAsia="仿宋" w:cs="仿宋"/>
              <w:sz w:val="32"/>
              <w:szCs w:val="32"/>
            </w:rPr>
          </w:rPrChange>
        </w:rPr>
        <w:t>）开展学习培训</w:t>
      </w:r>
      <w:del w:id="326" w:author="曾妍" w:date="2024-12-06T12:38:30Z">
        <w:r>
          <w:rPr>
            <w:rFonts w:hint="eastAsia" w:ascii="Times New Roman" w:hAnsi="Times New Roman" w:eastAsia="仿宋" w:cs="仿宋"/>
            <w:sz w:val="32"/>
            <w:szCs w:val="32"/>
            <w:rPrChange w:id="327" w:author="曾妍" w:date="2024-12-06T11:22:50Z">
              <w:rPr>
                <w:rFonts w:hint="eastAsia" w:ascii="仿宋" w:hAnsi="仿宋" w:eastAsia="仿宋" w:cs="仿宋"/>
                <w:sz w:val="32"/>
                <w:szCs w:val="32"/>
              </w:rPr>
            </w:rPrChange>
          </w:rPr>
          <w:delText>。</w:delText>
        </w:r>
      </w:del>
    </w:p>
    <w:p w14:paraId="773EE13E">
      <w:pPr>
        <w:adjustRightInd w:val="0"/>
        <w:snapToGrid w:val="0"/>
        <w:spacing w:line="586" w:lineRule="exact"/>
        <w:ind w:firstLine="640" w:firstLineChars="200"/>
        <w:rPr>
          <w:rFonts w:ascii="Times New Roman" w:hAnsi="Times New Roman" w:eastAsia="仿宋" w:cs="仿宋"/>
          <w:sz w:val="32"/>
          <w:szCs w:val="32"/>
          <w:rPrChange w:id="329" w:author="曾妍" w:date="2024-12-06T11:22:50Z">
            <w:rPr>
              <w:rFonts w:ascii="仿宋" w:hAnsi="仿宋" w:eastAsia="仿宋" w:cs="仿宋"/>
              <w:sz w:val="32"/>
              <w:szCs w:val="32"/>
            </w:rPr>
          </w:rPrChange>
        </w:rPr>
      </w:pPr>
      <w:r>
        <w:rPr>
          <w:rFonts w:hint="eastAsia" w:ascii="Times New Roman" w:hAnsi="Times New Roman" w:eastAsia="仿宋" w:cs="仿宋"/>
          <w:sz w:val="32"/>
          <w:szCs w:val="32"/>
          <w:rPrChange w:id="330" w:author="曾妍" w:date="2024-12-06T11:22:50Z">
            <w:rPr>
              <w:rFonts w:hint="eastAsia" w:ascii="仿宋" w:hAnsi="仿宋" w:eastAsia="仿宋" w:cs="仿宋"/>
              <w:sz w:val="32"/>
              <w:szCs w:val="32"/>
            </w:rPr>
          </w:rPrChange>
        </w:rPr>
        <w:t>培训过程分为注册账号、课程学习、课程考核三个环节。培训课程包括必修课程、选修课程，可根据需要自主确定是否参加选修课程。</w:t>
      </w:r>
    </w:p>
    <w:p w14:paraId="2AD6C950">
      <w:pPr>
        <w:adjustRightInd w:val="0"/>
        <w:snapToGrid w:val="0"/>
        <w:spacing w:line="586" w:lineRule="exact"/>
        <w:ind w:firstLine="640" w:firstLineChars="200"/>
        <w:rPr>
          <w:rFonts w:ascii="Times New Roman" w:hAnsi="Times New Roman" w:eastAsia="仿宋" w:cs="仿宋"/>
          <w:sz w:val="32"/>
          <w:szCs w:val="32"/>
          <w:rPrChange w:id="331" w:author="曾妍" w:date="2024-12-06T11:22:50Z">
            <w:rPr>
              <w:rFonts w:ascii="仿宋" w:hAnsi="仿宋" w:eastAsia="仿宋" w:cs="仿宋"/>
              <w:sz w:val="32"/>
              <w:szCs w:val="32"/>
            </w:rPr>
          </w:rPrChange>
        </w:rPr>
      </w:pPr>
      <w:r>
        <w:rPr>
          <w:rFonts w:hint="eastAsia" w:ascii="Times New Roman" w:hAnsi="Times New Roman" w:eastAsia="仿宋" w:cs="仿宋"/>
          <w:sz w:val="32"/>
          <w:szCs w:val="32"/>
          <w:rPrChange w:id="332" w:author="曾妍" w:date="2024-12-06T11:22:50Z">
            <w:rPr>
              <w:rFonts w:hint="eastAsia" w:ascii="仿宋" w:hAnsi="仿宋" w:eastAsia="仿宋" w:cs="仿宋"/>
              <w:sz w:val="32"/>
              <w:szCs w:val="32"/>
            </w:rPr>
          </w:rPrChange>
        </w:rPr>
        <w:t>（</w:t>
      </w:r>
      <w:ins w:id="333" w:author="陈积(6000090)" w:date="2024-12-05T20:40:00Z">
        <w:r>
          <w:rPr>
            <w:rFonts w:hint="eastAsia" w:ascii="Times New Roman" w:hAnsi="Times New Roman" w:eastAsia="仿宋" w:cs="仿宋"/>
            <w:sz w:val="32"/>
            <w:szCs w:val="32"/>
            <w:rPrChange w:id="334" w:author="曾妍" w:date="2024-12-06T11:22:50Z">
              <w:rPr>
                <w:rFonts w:hint="eastAsia" w:ascii="Times New Roman" w:hAnsi="Times New Roman" w:eastAsia="仿宋" w:cs="仿宋"/>
                <w:sz w:val="32"/>
                <w:szCs w:val="32"/>
              </w:rPr>
            </w:rPrChange>
          </w:rPr>
          <w:t>2</w:t>
        </w:r>
      </w:ins>
      <w:del w:id="336" w:author="陈积(6000090)" w:date="2024-12-05T20:40:00Z">
        <w:r>
          <w:rPr>
            <w:rFonts w:ascii="Times New Roman" w:hAnsi="Times New Roman" w:eastAsia="仿宋" w:cs="仿宋"/>
            <w:sz w:val="32"/>
            <w:szCs w:val="32"/>
            <w:rPrChange w:id="337" w:author="曾妍" w:date="2024-12-06T11:22:50Z">
              <w:rPr>
                <w:rFonts w:ascii="仿宋" w:hAnsi="仿宋" w:eastAsia="仿宋" w:cs="仿宋"/>
                <w:sz w:val="32"/>
                <w:szCs w:val="32"/>
              </w:rPr>
            </w:rPrChange>
          </w:rPr>
          <w:delText>b</w:delText>
        </w:r>
      </w:del>
      <w:r>
        <w:rPr>
          <w:rFonts w:hint="eastAsia" w:ascii="Times New Roman" w:hAnsi="Times New Roman" w:eastAsia="仿宋" w:cs="仿宋"/>
          <w:sz w:val="32"/>
          <w:szCs w:val="32"/>
          <w:rPrChange w:id="339" w:author="曾妍" w:date="2024-12-06T11:22:50Z">
            <w:rPr>
              <w:rFonts w:hint="eastAsia" w:ascii="仿宋" w:hAnsi="仿宋" w:eastAsia="仿宋" w:cs="仿宋"/>
              <w:sz w:val="32"/>
              <w:szCs w:val="32"/>
            </w:rPr>
          </w:rPrChange>
        </w:rPr>
        <w:t>）实施线上考核</w:t>
      </w:r>
      <w:del w:id="340" w:author="曾妍" w:date="2024-12-06T12:38:31Z">
        <w:r>
          <w:rPr>
            <w:rFonts w:hint="eastAsia" w:ascii="Times New Roman" w:hAnsi="Times New Roman" w:eastAsia="仿宋" w:cs="仿宋"/>
            <w:sz w:val="32"/>
            <w:szCs w:val="32"/>
            <w:rPrChange w:id="341" w:author="曾妍" w:date="2024-12-06T11:22:50Z">
              <w:rPr>
                <w:rFonts w:hint="eastAsia" w:ascii="仿宋" w:hAnsi="仿宋" w:eastAsia="仿宋" w:cs="仿宋"/>
                <w:sz w:val="32"/>
                <w:szCs w:val="32"/>
              </w:rPr>
            </w:rPrChange>
          </w:rPr>
          <w:delText>。</w:delText>
        </w:r>
      </w:del>
    </w:p>
    <w:p w14:paraId="6EADB98E">
      <w:pPr>
        <w:adjustRightInd w:val="0"/>
        <w:snapToGrid w:val="0"/>
        <w:spacing w:line="586" w:lineRule="exact"/>
        <w:ind w:firstLine="640" w:firstLineChars="200"/>
        <w:rPr>
          <w:rFonts w:ascii="Times New Roman" w:hAnsi="Times New Roman" w:eastAsia="仿宋" w:cs="仿宋"/>
          <w:sz w:val="32"/>
          <w:szCs w:val="32"/>
          <w:rPrChange w:id="343" w:author="曾妍" w:date="2024-12-06T11:22:50Z">
            <w:rPr>
              <w:rFonts w:ascii="仿宋" w:hAnsi="仿宋" w:eastAsia="仿宋" w:cs="仿宋"/>
              <w:sz w:val="32"/>
              <w:szCs w:val="32"/>
            </w:rPr>
          </w:rPrChange>
        </w:rPr>
      </w:pPr>
      <w:r>
        <w:rPr>
          <w:rFonts w:hint="eastAsia" w:ascii="Times New Roman" w:hAnsi="Times New Roman" w:eastAsia="仿宋" w:cs="仿宋"/>
          <w:sz w:val="32"/>
          <w:szCs w:val="32"/>
          <w:rPrChange w:id="344" w:author="曾妍" w:date="2024-12-06T11:22:50Z">
            <w:rPr>
              <w:rFonts w:hint="eastAsia" w:ascii="仿宋" w:hAnsi="仿宋" w:eastAsia="仿宋" w:cs="仿宋"/>
              <w:sz w:val="32"/>
              <w:szCs w:val="32"/>
            </w:rPr>
          </w:rPrChange>
        </w:rPr>
        <w:t>完成必修课程学习后，系统随机抽取试题进行网上答题考核。考题由</w:t>
      </w:r>
      <w:r>
        <w:rPr>
          <w:rFonts w:ascii="Times New Roman" w:hAnsi="Times New Roman" w:eastAsia="仿宋" w:cs="仿宋"/>
          <w:sz w:val="32"/>
          <w:szCs w:val="32"/>
          <w:rPrChange w:id="345" w:author="曾妍" w:date="2024-12-06T11:22:50Z">
            <w:rPr>
              <w:rFonts w:ascii="仿宋" w:hAnsi="仿宋" w:eastAsia="仿宋" w:cs="仿宋"/>
              <w:sz w:val="32"/>
              <w:szCs w:val="32"/>
            </w:rPr>
          </w:rPrChange>
        </w:rPr>
        <w:t>25</w:t>
      </w:r>
      <w:r>
        <w:rPr>
          <w:rFonts w:hint="eastAsia" w:ascii="Times New Roman" w:hAnsi="Times New Roman" w:eastAsia="仿宋" w:cs="仿宋"/>
          <w:sz w:val="32"/>
          <w:szCs w:val="32"/>
          <w:rPrChange w:id="346" w:author="曾妍" w:date="2024-12-06T11:22:50Z">
            <w:rPr>
              <w:rFonts w:hint="eastAsia" w:ascii="仿宋" w:hAnsi="仿宋" w:eastAsia="仿宋" w:cs="仿宋"/>
              <w:sz w:val="32"/>
              <w:szCs w:val="32"/>
            </w:rPr>
          </w:rPrChange>
        </w:rPr>
        <w:t>道客观题组成（单选</w:t>
      </w:r>
      <w:r>
        <w:rPr>
          <w:rFonts w:ascii="Times New Roman" w:hAnsi="Times New Roman" w:eastAsia="仿宋" w:cs="仿宋"/>
          <w:sz w:val="32"/>
          <w:szCs w:val="32"/>
          <w:rPrChange w:id="347" w:author="曾妍" w:date="2024-12-06T11:22:50Z">
            <w:rPr>
              <w:rFonts w:ascii="仿宋" w:hAnsi="仿宋" w:eastAsia="仿宋" w:cs="仿宋"/>
              <w:sz w:val="32"/>
              <w:szCs w:val="32"/>
            </w:rPr>
          </w:rPrChange>
        </w:rPr>
        <w:t>10</w:t>
      </w:r>
      <w:r>
        <w:rPr>
          <w:rFonts w:hint="eastAsia" w:ascii="Times New Roman" w:hAnsi="Times New Roman" w:eastAsia="仿宋" w:cs="仿宋"/>
          <w:sz w:val="32"/>
          <w:szCs w:val="32"/>
          <w:rPrChange w:id="348" w:author="曾妍" w:date="2024-12-06T11:22:50Z">
            <w:rPr>
              <w:rFonts w:hint="eastAsia" w:ascii="仿宋" w:hAnsi="仿宋" w:eastAsia="仿宋" w:cs="仿宋"/>
              <w:sz w:val="32"/>
              <w:szCs w:val="32"/>
            </w:rPr>
          </w:rPrChange>
        </w:rPr>
        <w:t>道，判断</w:t>
      </w:r>
      <w:r>
        <w:rPr>
          <w:rFonts w:ascii="Times New Roman" w:hAnsi="Times New Roman" w:eastAsia="仿宋" w:cs="仿宋"/>
          <w:sz w:val="32"/>
          <w:szCs w:val="32"/>
          <w:rPrChange w:id="349" w:author="曾妍" w:date="2024-12-06T11:22:50Z">
            <w:rPr>
              <w:rFonts w:ascii="仿宋" w:hAnsi="仿宋" w:eastAsia="仿宋" w:cs="仿宋"/>
              <w:sz w:val="32"/>
              <w:szCs w:val="32"/>
            </w:rPr>
          </w:rPrChange>
        </w:rPr>
        <w:t>10</w:t>
      </w:r>
      <w:r>
        <w:rPr>
          <w:rFonts w:hint="eastAsia" w:ascii="Times New Roman" w:hAnsi="Times New Roman" w:eastAsia="仿宋" w:cs="仿宋"/>
          <w:sz w:val="32"/>
          <w:szCs w:val="32"/>
          <w:rPrChange w:id="350" w:author="曾妍" w:date="2024-12-06T11:22:50Z">
            <w:rPr>
              <w:rFonts w:hint="eastAsia" w:ascii="仿宋" w:hAnsi="仿宋" w:eastAsia="仿宋" w:cs="仿宋"/>
              <w:sz w:val="32"/>
              <w:szCs w:val="32"/>
            </w:rPr>
          </w:rPrChange>
        </w:rPr>
        <w:t>道，多选</w:t>
      </w:r>
      <w:r>
        <w:rPr>
          <w:rFonts w:ascii="Times New Roman" w:hAnsi="Times New Roman" w:eastAsia="仿宋" w:cs="仿宋"/>
          <w:sz w:val="32"/>
          <w:szCs w:val="32"/>
          <w:rPrChange w:id="351" w:author="曾妍" w:date="2024-12-06T11:22:50Z">
            <w:rPr>
              <w:rFonts w:ascii="仿宋" w:hAnsi="仿宋" w:eastAsia="仿宋" w:cs="仿宋"/>
              <w:sz w:val="32"/>
              <w:szCs w:val="32"/>
            </w:rPr>
          </w:rPrChange>
        </w:rPr>
        <w:t>5</w:t>
      </w:r>
      <w:r>
        <w:rPr>
          <w:rFonts w:hint="eastAsia" w:ascii="Times New Roman" w:hAnsi="Times New Roman" w:eastAsia="仿宋" w:cs="仿宋"/>
          <w:sz w:val="32"/>
          <w:szCs w:val="32"/>
          <w:rPrChange w:id="352" w:author="曾妍" w:date="2024-12-06T11:22:50Z">
            <w:rPr>
              <w:rFonts w:hint="eastAsia" w:ascii="仿宋" w:hAnsi="仿宋" w:eastAsia="仿宋" w:cs="仿宋"/>
              <w:sz w:val="32"/>
              <w:szCs w:val="32"/>
            </w:rPr>
          </w:rPrChange>
        </w:rPr>
        <w:t>道），满分</w:t>
      </w:r>
      <w:r>
        <w:rPr>
          <w:rFonts w:ascii="Times New Roman" w:hAnsi="Times New Roman" w:eastAsia="仿宋" w:cs="仿宋"/>
          <w:sz w:val="32"/>
          <w:szCs w:val="32"/>
          <w:rPrChange w:id="353" w:author="曾妍" w:date="2024-12-06T11:22:50Z">
            <w:rPr>
              <w:rFonts w:ascii="仿宋" w:hAnsi="仿宋" w:eastAsia="仿宋" w:cs="仿宋"/>
              <w:sz w:val="32"/>
              <w:szCs w:val="32"/>
            </w:rPr>
          </w:rPrChange>
        </w:rPr>
        <w:t>100</w:t>
      </w:r>
      <w:r>
        <w:rPr>
          <w:rFonts w:hint="eastAsia" w:ascii="Times New Roman" w:hAnsi="Times New Roman" w:eastAsia="仿宋" w:cs="仿宋"/>
          <w:sz w:val="32"/>
          <w:szCs w:val="32"/>
          <w:rPrChange w:id="354" w:author="曾妍" w:date="2024-12-06T11:22:50Z">
            <w:rPr>
              <w:rFonts w:hint="eastAsia" w:ascii="仿宋" w:hAnsi="仿宋" w:eastAsia="仿宋" w:cs="仿宋"/>
              <w:sz w:val="32"/>
              <w:szCs w:val="32"/>
            </w:rPr>
          </w:rPrChange>
        </w:rPr>
        <w:t>分，考试时长</w:t>
      </w:r>
      <w:r>
        <w:rPr>
          <w:rFonts w:ascii="Times New Roman" w:hAnsi="Times New Roman" w:eastAsia="仿宋" w:cs="仿宋"/>
          <w:sz w:val="32"/>
          <w:szCs w:val="32"/>
          <w:rPrChange w:id="355" w:author="曾妍" w:date="2024-12-06T11:22:50Z">
            <w:rPr>
              <w:rFonts w:ascii="仿宋" w:hAnsi="仿宋" w:eastAsia="仿宋" w:cs="仿宋"/>
              <w:sz w:val="32"/>
              <w:szCs w:val="32"/>
            </w:rPr>
          </w:rPrChange>
        </w:rPr>
        <w:t>25</w:t>
      </w:r>
      <w:r>
        <w:rPr>
          <w:rFonts w:hint="eastAsia" w:ascii="Times New Roman" w:hAnsi="Times New Roman" w:eastAsia="仿宋" w:cs="仿宋"/>
          <w:sz w:val="32"/>
          <w:szCs w:val="32"/>
          <w:rPrChange w:id="356" w:author="曾妍" w:date="2024-12-06T11:22:50Z">
            <w:rPr>
              <w:rFonts w:hint="eastAsia" w:ascii="仿宋" w:hAnsi="仿宋" w:eastAsia="仿宋" w:cs="仿宋"/>
              <w:sz w:val="32"/>
              <w:szCs w:val="32"/>
            </w:rPr>
          </w:rPrChange>
        </w:rPr>
        <w:t>分钟，考核次数不限，考核通过后方可参加考务工作。</w:t>
      </w:r>
    </w:p>
    <w:p w14:paraId="755A7CC1">
      <w:pPr>
        <w:adjustRightInd w:val="0"/>
        <w:snapToGrid w:val="0"/>
        <w:spacing w:line="586" w:lineRule="exact"/>
        <w:ind w:firstLine="640" w:firstLineChars="200"/>
        <w:rPr>
          <w:del w:id="357" w:author="曾妍" w:date="2024-12-06T12:38:47Z"/>
          <w:rFonts w:ascii="Times New Roman" w:hAnsi="Times New Roman"/>
          <w:sz w:val="32"/>
          <w:szCs w:val="32"/>
          <w:rPrChange w:id="358" w:author="曾妍" w:date="2024-12-06T11:22:50Z">
            <w:rPr>
              <w:del w:id="359" w:author="曾妍" w:date="2024-12-06T12:38:47Z"/>
            </w:rPr>
          </w:rPrChange>
        </w:rPr>
      </w:pPr>
      <w:del w:id="360" w:author="曾妍" w:date="2024-12-06T12:38:47Z">
        <w:r>
          <w:rPr>
            <w:rFonts w:hint="eastAsia" w:ascii="Times New Roman" w:hAnsi="Times New Roman" w:eastAsia="仿宋" w:cs="仿宋"/>
            <w:sz w:val="32"/>
            <w:szCs w:val="32"/>
            <w:rPrChange w:id="361" w:author="曾妍" w:date="2024-12-06T11:22:50Z">
              <w:rPr>
                <w:rFonts w:hint="eastAsia" w:ascii="仿宋" w:hAnsi="仿宋" w:eastAsia="仿宋" w:cs="仿宋"/>
                <w:sz w:val="32"/>
                <w:szCs w:val="32"/>
              </w:rPr>
            </w:rPrChange>
          </w:rPr>
          <w:delText>网上课程学习和考核需在</w:delText>
        </w:r>
      </w:del>
      <w:del w:id="363" w:author="曾妍" w:date="2024-12-06T12:38:47Z">
        <w:r>
          <w:rPr>
            <w:rFonts w:ascii="Times New Roman" w:hAnsi="Times New Roman" w:eastAsia="仿宋" w:cs="仿宋"/>
            <w:b/>
            <w:bCs/>
            <w:sz w:val="32"/>
            <w:szCs w:val="32"/>
            <w:rPrChange w:id="364" w:author="曾妍" w:date="2024-12-06T11:22:50Z">
              <w:rPr>
                <w:rFonts w:ascii="仿宋" w:hAnsi="仿宋" w:eastAsia="仿宋" w:cs="仿宋"/>
                <w:b/>
                <w:bCs/>
                <w:sz w:val="32"/>
                <w:szCs w:val="32"/>
              </w:rPr>
            </w:rPrChange>
          </w:rPr>
          <w:delText>12</w:delText>
        </w:r>
      </w:del>
      <w:del w:id="366" w:author="曾妍" w:date="2024-12-06T12:38:47Z">
        <w:r>
          <w:rPr>
            <w:rFonts w:hint="eastAsia" w:ascii="Times New Roman" w:hAnsi="Times New Roman" w:eastAsia="仿宋" w:cs="仿宋"/>
            <w:b/>
            <w:bCs/>
            <w:sz w:val="32"/>
            <w:szCs w:val="32"/>
            <w:rPrChange w:id="367" w:author="曾妍" w:date="2024-12-06T11:22:50Z">
              <w:rPr>
                <w:rFonts w:hint="eastAsia" w:ascii="仿宋" w:hAnsi="仿宋" w:eastAsia="仿宋" w:cs="仿宋"/>
                <w:b/>
                <w:bCs/>
                <w:sz w:val="32"/>
                <w:szCs w:val="32"/>
              </w:rPr>
            </w:rPrChange>
          </w:rPr>
          <w:delText>月</w:delText>
        </w:r>
      </w:del>
      <w:del w:id="369" w:author="曾妍" w:date="2024-12-06T12:38:47Z">
        <w:r>
          <w:rPr>
            <w:rFonts w:ascii="Times New Roman" w:hAnsi="Times New Roman" w:eastAsia="仿宋" w:cs="仿宋"/>
            <w:b/>
            <w:bCs/>
            <w:sz w:val="32"/>
            <w:szCs w:val="32"/>
            <w:rPrChange w:id="370" w:author="曾妍" w:date="2024-12-06T11:22:50Z">
              <w:rPr>
                <w:rFonts w:ascii="仿宋" w:hAnsi="仿宋" w:eastAsia="仿宋" w:cs="仿宋"/>
                <w:b/>
                <w:bCs/>
                <w:sz w:val="32"/>
                <w:szCs w:val="32"/>
              </w:rPr>
            </w:rPrChange>
          </w:rPr>
          <w:delText>13</w:delText>
        </w:r>
      </w:del>
      <w:del w:id="372" w:author="曾妍" w:date="2024-12-06T12:38:47Z">
        <w:r>
          <w:rPr>
            <w:rFonts w:hint="eastAsia" w:ascii="Times New Roman" w:hAnsi="Times New Roman" w:eastAsia="仿宋" w:cs="仿宋"/>
            <w:b/>
            <w:bCs/>
            <w:sz w:val="32"/>
            <w:szCs w:val="32"/>
            <w:rPrChange w:id="373" w:author="曾妍" w:date="2024-12-06T11:22:50Z">
              <w:rPr>
                <w:rFonts w:hint="eastAsia" w:ascii="仿宋" w:hAnsi="仿宋" w:eastAsia="仿宋" w:cs="仿宋"/>
                <w:b/>
                <w:bCs/>
                <w:sz w:val="32"/>
                <w:szCs w:val="32"/>
              </w:rPr>
            </w:rPrChange>
          </w:rPr>
          <w:delText>日</w:delText>
        </w:r>
      </w:del>
      <w:del w:id="375" w:author="曾妍" w:date="2024-12-06T12:38:47Z">
        <w:r>
          <w:rPr>
            <w:rFonts w:ascii="Times New Roman" w:hAnsi="Times New Roman" w:eastAsia="仿宋" w:cs="仿宋"/>
            <w:b/>
            <w:bCs/>
            <w:sz w:val="32"/>
            <w:szCs w:val="32"/>
            <w:rPrChange w:id="376" w:author="曾妍" w:date="2024-12-06T11:22:50Z">
              <w:rPr>
                <w:rFonts w:ascii="仿宋" w:hAnsi="仿宋" w:eastAsia="仿宋" w:cs="仿宋"/>
                <w:b/>
                <w:bCs/>
                <w:sz w:val="32"/>
                <w:szCs w:val="32"/>
              </w:rPr>
            </w:rPrChange>
          </w:rPr>
          <w:delText>16</w:delText>
        </w:r>
      </w:del>
      <w:del w:id="378" w:author="曾妍" w:date="2024-12-06T12:38:47Z">
        <w:r>
          <w:rPr>
            <w:rFonts w:hint="eastAsia" w:ascii="Times New Roman" w:hAnsi="Times New Roman" w:eastAsia="仿宋" w:cs="仿宋"/>
            <w:b/>
            <w:bCs/>
            <w:sz w:val="32"/>
            <w:szCs w:val="32"/>
            <w:rPrChange w:id="379" w:author="曾妍" w:date="2024-12-06T11:22:50Z">
              <w:rPr>
                <w:rFonts w:hint="eastAsia" w:ascii="仿宋" w:hAnsi="仿宋" w:eastAsia="仿宋" w:cs="仿宋"/>
                <w:b/>
                <w:bCs/>
                <w:sz w:val="32"/>
                <w:szCs w:val="32"/>
              </w:rPr>
            </w:rPrChange>
          </w:rPr>
          <w:delText>时</w:delText>
        </w:r>
      </w:del>
      <w:del w:id="381" w:author="曾妍" w:date="2024-12-06T12:38:47Z">
        <w:r>
          <w:rPr>
            <w:rFonts w:hint="eastAsia" w:ascii="Times New Roman" w:hAnsi="Times New Roman" w:eastAsia="仿宋" w:cs="仿宋"/>
            <w:sz w:val="32"/>
            <w:szCs w:val="32"/>
            <w:rPrChange w:id="382" w:author="曾妍" w:date="2024-12-06T11:22:50Z">
              <w:rPr>
                <w:rFonts w:hint="eastAsia" w:ascii="仿宋" w:hAnsi="仿宋" w:eastAsia="仿宋" w:cs="仿宋"/>
                <w:sz w:val="32"/>
                <w:szCs w:val="32"/>
              </w:rPr>
            </w:rPrChange>
          </w:rPr>
          <w:delText>前完成。</w:delText>
        </w:r>
      </w:del>
    </w:p>
    <w:p w14:paraId="1D71FA6C">
      <w:pPr>
        <w:adjustRightInd w:val="0"/>
        <w:snapToGrid w:val="0"/>
        <w:spacing w:line="586" w:lineRule="exact"/>
        <w:ind w:firstLine="643" w:firstLineChars="200"/>
        <w:rPr>
          <w:ins w:id="384" w:author="曾妍" w:date="2024-12-06T12:39:05Z"/>
          <w:rFonts w:hint="eastAsia" w:ascii="楷体_GB2312" w:hAnsi="楷体_GB2312" w:eastAsia="楷体_GB2312" w:cs="楷体_GB2312"/>
          <w:b/>
          <w:bCs/>
          <w:sz w:val="32"/>
          <w:szCs w:val="32"/>
          <w:rPrChange w:id="385" w:author="曾妍" w:date="2024-12-06T12:39:13Z">
            <w:rPr>
              <w:ins w:id="386" w:author="曾妍" w:date="2024-12-06T12:39:05Z"/>
              <w:rFonts w:hint="eastAsia" w:ascii="Times New Roman" w:hAnsi="Times New Roman" w:eastAsia="仿宋" w:cs="仿宋"/>
              <w:sz w:val="32"/>
              <w:szCs w:val="32"/>
            </w:rPr>
          </w:rPrChange>
        </w:rPr>
      </w:pPr>
      <w:ins w:id="387" w:author="陈积(6000090)" w:date="2024-12-05T20:42:00Z">
        <w:r>
          <w:rPr>
            <w:rFonts w:hint="eastAsia" w:ascii="楷体_GB2312" w:hAnsi="楷体_GB2312" w:eastAsia="楷体_GB2312" w:cs="楷体_GB2312"/>
            <w:b/>
            <w:bCs/>
            <w:sz w:val="32"/>
            <w:szCs w:val="32"/>
            <w:rPrChange w:id="388" w:author="曾妍" w:date="2024-12-06T12:39:13Z">
              <w:rPr>
                <w:rFonts w:hint="eastAsia" w:ascii="Times New Roman" w:hAnsi="Times New Roman" w:eastAsia="仿宋" w:cs="仿宋"/>
                <w:sz w:val="32"/>
                <w:szCs w:val="32"/>
              </w:rPr>
            </w:rPrChange>
          </w:rPr>
          <w:t>（二）</w:t>
        </w:r>
      </w:ins>
      <w:del w:id="390" w:author="陈积(6000090)" w:date="2024-12-05T20:42:00Z">
        <w:r>
          <w:rPr>
            <w:rFonts w:hint="eastAsia" w:ascii="楷体_GB2312" w:hAnsi="楷体_GB2312" w:eastAsia="楷体_GB2312" w:cs="楷体_GB2312"/>
            <w:b/>
            <w:bCs/>
            <w:sz w:val="32"/>
            <w:szCs w:val="32"/>
            <w:rPrChange w:id="391" w:author="曾妍" w:date="2024-12-06T12:39:13Z">
              <w:rPr>
                <w:rFonts w:ascii="仿宋" w:hAnsi="仿宋" w:eastAsia="仿宋" w:cs="仿宋"/>
                <w:sz w:val="32"/>
                <w:szCs w:val="32"/>
              </w:rPr>
            </w:rPrChange>
          </w:rPr>
          <w:delText>2.</w:delText>
        </w:r>
      </w:del>
      <w:r>
        <w:rPr>
          <w:rFonts w:hint="eastAsia" w:ascii="楷体_GB2312" w:hAnsi="楷体_GB2312" w:eastAsia="楷体_GB2312" w:cs="楷体_GB2312"/>
          <w:b/>
          <w:bCs/>
          <w:sz w:val="32"/>
          <w:szCs w:val="32"/>
          <w:rPrChange w:id="393" w:author="曾妍" w:date="2024-12-06T12:39:13Z">
            <w:rPr>
              <w:rFonts w:hint="eastAsia" w:ascii="仿宋" w:hAnsi="仿宋" w:eastAsia="仿宋" w:cs="仿宋"/>
              <w:sz w:val="32"/>
              <w:szCs w:val="32"/>
            </w:rPr>
          </w:rPrChange>
        </w:rPr>
        <w:t>实行监考责任制</w:t>
      </w:r>
    </w:p>
    <w:p w14:paraId="649C13A2">
      <w:pPr>
        <w:adjustRightInd w:val="0"/>
        <w:snapToGrid w:val="0"/>
        <w:spacing w:line="586" w:lineRule="exact"/>
        <w:ind w:firstLine="640" w:firstLineChars="200"/>
        <w:rPr>
          <w:rFonts w:ascii="Times New Roman" w:hAnsi="Times New Roman" w:eastAsia="仿宋" w:cs="仿宋"/>
          <w:sz w:val="32"/>
          <w:szCs w:val="32"/>
          <w:rPrChange w:id="394" w:author="曾妍" w:date="2024-12-06T11:22:50Z">
            <w:rPr>
              <w:rFonts w:ascii="仿宋" w:hAnsi="仿宋" w:eastAsia="仿宋" w:cs="仿宋"/>
              <w:sz w:val="32"/>
              <w:szCs w:val="32"/>
            </w:rPr>
          </w:rPrChange>
        </w:rPr>
      </w:pPr>
      <w:del w:id="395" w:author="曾妍" w:date="2024-12-06T12:39:04Z">
        <w:r>
          <w:rPr>
            <w:rFonts w:hint="eastAsia" w:ascii="Times New Roman" w:hAnsi="Times New Roman" w:eastAsia="仿宋" w:cs="仿宋"/>
            <w:sz w:val="32"/>
            <w:szCs w:val="32"/>
            <w:rPrChange w:id="396" w:author="曾妍" w:date="2024-12-06T11:22:50Z">
              <w:rPr>
                <w:rFonts w:hint="eastAsia" w:ascii="仿宋" w:hAnsi="仿宋" w:eastAsia="仿宋" w:cs="仿宋"/>
                <w:sz w:val="32"/>
                <w:szCs w:val="32"/>
              </w:rPr>
            </w:rPrChange>
          </w:rPr>
          <w:delText>。</w:delText>
        </w:r>
      </w:del>
      <w:r>
        <w:rPr>
          <w:rFonts w:hint="eastAsia" w:ascii="Times New Roman" w:hAnsi="Times New Roman" w:eastAsia="仿宋" w:cs="仿宋"/>
          <w:sz w:val="32"/>
          <w:szCs w:val="32"/>
          <w:rPrChange w:id="398" w:author="曾妍" w:date="2024-12-06T11:22:50Z">
            <w:rPr>
              <w:rFonts w:hint="eastAsia" w:ascii="仿宋" w:hAnsi="仿宋" w:eastAsia="仿宋" w:cs="仿宋"/>
              <w:sz w:val="32"/>
              <w:szCs w:val="32"/>
            </w:rPr>
          </w:rPrChange>
        </w:rPr>
        <w:t>如因监考工作不力导致考场出现问题的，将追究监考员的责任。如因特殊情况需调换监考员的，学院汇总原监考人员及替换后的人员名单，经</w:t>
      </w:r>
      <w:r>
        <w:rPr>
          <w:rFonts w:hint="eastAsia" w:ascii="Times New Roman" w:hAnsi="Times New Roman" w:eastAsia="仿宋_GB2312" w:cs="仿宋_GB2312"/>
          <w:sz w:val="32"/>
          <w:szCs w:val="32"/>
          <w:rPrChange w:id="399" w:author="曾妍" w:date="2024-12-06T11:22:50Z">
            <w:rPr>
              <w:rFonts w:hint="eastAsia" w:ascii="仿宋_GB2312" w:hAnsi="仿宋_GB2312" w:eastAsia="仿宋_GB2312" w:cs="仿宋_GB2312"/>
              <w:sz w:val="32"/>
              <w:szCs w:val="32"/>
            </w:rPr>
          </w:rPrChange>
        </w:rPr>
        <w:t>主管领导签字盖章</w:t>
      </w:r>
      <w:r>
        <w:rPr>
          <w:rFonts w:hint="eastAsia" w:ascii="Times New Roman" w:hAnsi="Times New Roman" w:eastAsia="仿宋" w:cs="仿宋"/>
          <w:sz w:val="32"/>
          <w:szCs w:val="32"/>
          <w:rPrChange w:id="400" w:author="曾妍" w:date="2024-12-06T11:22:50Z">
            <w:rPr>
              <w:rFonts w:hint="eastAsia" w:ascii="仿宋" w:hAnsi="仿宋" w:eastAsia="仿宋" w:cs="仿宋"/>
              <w:sz w:val="32"/>
              <w:szCs w:val="32"/>
            </w:rPr>
          </w:rPrChange>
        </w:rPr>
        <w:t>后于考前</w:t>
      </w:r>
      <w:r>
        <w:rPr>
          <w:rFonts w:ascii="Times New Roman" w:hAnsi="Times New Roman" w:eastAsia="仿宋" w:cs="仿宋"/>
          <w:sz w:val="32"/>
          <w:szCs w:val="32"/>
          <w:rPrChange w:id="401" w:author="曾妍" w:date="2024-12-06T11:22:50Z">
            <w:rPr>
              <w:rFonts w:ascii="仿宋" w:hAnsi="仿宋" w:eastAsia="仿宋" w:cs="仿宋"/>
              <w:sz w:val="32"/>
              <w:szCs w:val="32"/>
            </w:rPr>
          </w:rPrChange>
        </w:rPr>
        <w:t>1</w:t>
      </w:r>
      <w:r>
        <w:rPr>
          <w:rFonts w:hint="eastAsia" w:ascii="Times New Roman" w:hAnsi="Times New Roman" w:eastAsia="仿宋" w:cs="仿宋"/>
          <w:sz w:val="32"/>
          <w:szCs w:val="32"/>
          <w:rPrChange w:id="402" w:author="曾妍" w:date="2024-12-06T11:22:50Z">
            <w:rPr>
              <w:rFonts w:hint="eastAsia" w:ascii="仿宋" w:hAnsi="仿宋" w:eastAsia="仿宋" w:cs="仿宋"/>
              <w:sz w:val="32"/>
              <w:szCs w:val="32"/>
            </w:rPr>
          </w:rPrChange>
        </w:rPr>
        <w:t>天书面报教务处。</w:t>
      </w:r>
    </w:p>
    <w:p w14:paraId="7CBBD982">
      <w:pPr>
        <w:adjustRightInd w:val="0"/>
        <w:snapToGrid w:val="0"/>
        <w:spacing w:line="586" w:lineRule="exact"/>
        <w:ind w:firstLine="643" w:firstLineChars="200"/>
        <w:rPr>
          <w:rFonts w:hint="eastAsia" w:ascii="楷体_GB2312" w:hAnsi="楷体_GB2312" w:eastAsia="楷体_GB2312" w:cs="楷体_GB2312"/>
          <w:b/>
          <w:bCs/>
          <w:color w:val="000000" w:themeColor="text1"/>
          <w:sz w:val="32"/>
          <w:szCs w:val="32"/>
          <w:rPrChange w:id="404" w:author="曾妍" w:date="2024-12-06T12:39:23Z">
            <w:rPr>
              <w:rFonts w:ascii="仿宋" w:hAnsi="仿宋" w:eastAsia="仿宋" w:cs="仿宋"/>
              <w:sz w:val="32"/>
              <w:szCs w:val="32"/>
            </w:rPr>
          </w:rPrChange>
          <w14:textFill>
            <w14:solidFill>
              <w14:schemeClr w14:val="tx1"/>
            </w14:solidFill>
          </w14:textFill>
        </w:rPr>
        <w:pPrChange w:id="403" w:author="曾妍" w:date="2024-12-06T12:39:23Z">
          <w:pPr>
            <w:adjustRightInd w:val="0"/>
            <w:snapToGrid w:val="0"/>
            <w:spacing w:line="586" w:lineRule="exact"/>
            <w:ind w:firstLine="640" w:firstLineChars="200"/>
          </w:pPr>
        </w:pPrChange>
      </w:pPr>
      <w:del w:id="405" w:author="陈积(6000090)" w:date="2024-12-05T20:44:00Z">
        <w:r>
          <w:rPr>
            <w:rFonts w:hint="eastAsia" w:ascii="楷体_GB2312" w:hAnsi="楷体_GB2312" w:eastAsia="楷体_GB2312" w:cs="楷体_GB2312"/>
            <w:b/>
            <w:bCs/>
            <w:color w:val="000000" w:themeColor="text1"/>
            <w:sz w:val="32"/>
            <w:szCs w:val="32"/>
            <w:rPrChange w:id="406" w:author="曾妍" w:date="2024-12-06T12:39:23Z">
              <w:rPr>
                <w:rFonts w:ascii="仿宋" w:hAnsi="仿宋" w:eastAsia="仿宋" w:cs="仿宋"/>
                <w:sz w:val="32"/>
                <w:szCs w:val="32"/>
              </w:rPr>
            </w:rPrChange>
            <w14:textFill>
              <w14:solidFill>
                <w14:schemeClr w14:val="tx1"/>
              </w14:solidFill>
            </w14:textFill>
          </w:rPr>
          <w:delText>3.</w:delText>
        </w:r>
      </w:del>
      <w:ins w:id="408" w:author="陈积(6000090)" w:date="2024-12-05T20:44:00Z">
        <w:r>
          <w:rPr>
            <w:rFonts w:hint="eastAsia" w:ascii="楷体_GB2312" w:hAnsi="楷体_GB2312" w:eastAsia="楷体_GB2312" w:cs="楷体_GB2312"/>
            <w:b/>
            <w:bCs/>
            <w:color w:val="000000" w:themeColor="text1"/>
            <w:sz w:val="32"/>
            <w:szCs w:val="32"/>
            <w:rPrChange w:id="409" w:author="曾妍" w:date="2024-12-06T12:39:23Z">
              <w:rPr>
                <w:rFonts w:hint="eastAsia" w:ascii="Times New Roman" w:hAnsi="Times New Roman" w:eastAsia="仿宋" w:cs="仿宋"/>
                <w:sz w:val="32"/>
                <w:szCs w:val="32"/>
              </w:rPr>
            </w:rPrChange>
            <w14:textFill>
              <w14:solidFill>
                <w14:schemeClr w14:val="tx1"/>
              </w14:solidFill>
            </w14:textFill>
          </w:rPr>
          <w:t>（三）</w:t>
        </w:r>
      </w:ins>
      <w:r>
        <w:rPr>
          <w:rFonts w:hint="eastAsia" w:ascii="楷体_GB2312" w:hAnsi="楷体_GB2312" w:eastAsia="楷体_GB2312" w:cs="楷体_GB2312"/>
          <w:b/>
          <w:bCs/>
          <w:color w:val="000000" w:themeColor="text1"/>
          <w:sz w:val="32"/>
          <w:szCs w:val="32"/>
          <w:rPrChange w:id="411" w:author="曾妍" w:date="2024-12-06T12:39:23Z">
            <w:rPr>
              <w:rFonts w:hint="eastAsia" w:ascii="仿宋" w:hAnsi="仿宋" w:eastAsia="仿宋" w:cs="仿宋"/>
              <w:sz w:val="32"/>
              <w:szCs w:val="32"/>
            </w:rPr>
          </w:rPrChange>
          <w14:textFill>
            <w14:solidFill>
              <w14:schemeClr w14:val="tx1"/>
            </w14:solidFill>
          </w14:textFill>
        </w:rPr>
        <w:t>签到、领卷时间</w:t>
      </w:r>
    </w:p>
    <w:p w14:paraId="4DF4D212">
      <w:pPr>
        <w:adjustRightInd w:val="0"/>
        <w:snapToGrid w:val="0"/>
        <w:spacing w:line="586" w:lineRule="exact"/>
        <w:ind w:firstLine="640" w:firstLineChars="200"/>
        <w:jc w:val="left"/>
        <w:rPr>
          <w:rFonts w:ascii="Times New Roman" w:hAnsi="Times New Roman" w:eastAsia="仿宋" w:cs="仿宋"/>
          <w:sz w:val="32"/>
          <w:szCs w:val="32"/>
          <w:rPrChange w:id="413" w:author="曾妍" w:date="2024-12-06T11:22:50Z">
            <w:rPr>
              <w:rFonts w:ascii="仿宋" w:hAnsi="仿宋" w:eastAsia="仿宋" w:cs="仿宋"/>
              <w:sz w:val="32"/>
              <w:szCs w:val="32"/>
            </w:rPr>
          </w:rPrChange>
        </w:rPr>
        <w:pPrChange w:id="412" w:author="陈积(6000090)" w:date="2024-12-05T20:38:00Z">
          <w:pPr>
            <w:adjustRightInd w:val="0"/>
            <w:snapToGrid w:val="0"/>
            <w:spacing w:line="586" w:lineRule="exact"/>
            <w:jc w:val="center"/>
          </w:pPr>
        </w:pPrChange>
      </w:pPr>
      <w:r>
        <w:rPr>
          <w:rFonts w:hint="eastAsia" w:ascii="Times New Roman" w:hAnsi="Times New Roman" w:eastAsia="仿宋" w:cs="仿宋"/>
          <w:sz w:val="32"/>
          <w:szCs w:val="32"/>
          <w:rPrChange w:id="414" w:author="曾妍" w:date="2024-12-06T11:22:50Z">
            <w:rPr>
              <w:rFonts w:hint="eastAsia" w:ascii="仿宋" w:hAnsi="仿宋" w:eastAsia="仿宋" w:cs="仿宋"/>
              <w:sz w:val="32"/>
              <w:szCs w:val="32"/>
            </w:rPr>
          </w:rPrChange>
        </w:rPr>
        <w:t>四级：</w:t>
      </w:r>
      <w:r>
        <w:rPr>
          <w:rFonts w:ascii="Times New Roman" w:hAnsi="Times New Roman" w:eastAsia="仿宋" w:cs="仿宋"/>
          <w:sz w:val="32"/>
          <w:szCs w:val="32"/>
          <w:rPrChange w:id="415" w:author="曾妍" w:date="2024-12-06T11:22:50Z">
            <w:rPr>
              <w:rFonts w:ascii="仿宋" w:hAnsi="仿宋" w:eastAsia="仿宋" w:cs="仿宋"/>
              <w:sz w:val="32"/>
              <w:szCs w:val="32"/>
            </w:rPr>
          </w:rPrChange>
        </w:rPr>
        <w:t>12</w:t>
      </w:r>
      <w:r>
        <w:rPr>
          <w:rFonts w:hint="eastAsia" w:ascii="Times New Roman" w:hAnsi="Times New Roman" w:eastAsia="仿宋" w:cs="仿宋"/>
          <w:sz w:val="32"/>
          <w:szCs w:val="32"/>
          <w:rPrChange w:id="416" w:author="曾妍" w:date="2024-12-06T11:22:50Z">
            <w:rPr>
              <w:rFonts w:hint="eastAsia" w:ascii="仿宋" w:hAnsi="仿宋" w:eastAsia="仿宋" w:cs="仿宋"/>
              <w:sz w:val="32"/>
              <w:szCs w:val="32"/>
            </w:rPr>
          </w:rPrChange>
        </w:rPr>
        <w:t>月</w:t>
      </w:r>
      <w:r>
        <w:rPr>
          <w:rFonts w:ascii="Times New Roman" w:hAnsi="Times New Roman" w:eastAsia="仿宋" w:cs="仿宋"/>
          <w:sz w:val="32"/>
          <w:szCs w:val="32"/>
          <w:rPrChange w:id="417" w:author="曾妍" w:date="2024-12-06T11:22:50Z">
            <w:rPr>
              <w:rFonts w:ascii="仿宋" w:hAnsi="仿宋" w:eastAsia="仿宋" w:cs="仿宋"/>
              <w:sz w:val="32"/>
              <w:szCs w:val="32"/>
            </w:rPr>
          </w:rPrChange>
        </w:rPr>
        <w:t>14</w:t>
      </w:r>
      <w:r>
        <w:rPr>
          <w:rFonts w:hint="eastAsia" w:ascii="Times New Roman" w:hAnsi="Times New Roman" w:eastAsia="仿宋" w:cs="仿宋"/>
          <w:sz w:val="32"/>
          <w:szCs w:val="32"/>
          <w:rPrChange w:id="418" w:author="曾妍" w:date="2024-12-06T11:22:50Z">
            <w:rPr>
              <w:rFonts w:hint="eastAsia" w:ascii="仿宋" w:hAnsi="仿宋" w:eastAsia="仿宋" w:cs="仿宋"/>
              <w:sz w:val="32"/>
              <w:szCs w:val="32"/>
            </w:rPr>
          </w:rPrChange>
        </w:rPr>
        <w:t>日上午</w:t>
      </w:r>
      <w:r>
        <w:rPr>
          <w:rFonts w:ascii="Times New Roman" w:hAnsi="Times New Roman" w:eastAsia="仿宋" w:cs="仿宋"/>
          <w:sz w:val="32"/>
          <w:szCs w:val="32"/>
          <w:rPrChange w:id="419" w:author="曾妍" w:date="2024-12-06T11:22:50Z">
            <w:rPr>
              <w:rFonts w:ascii="仿宋" w:hAnsi="仿宋" w:eastAsia="仿宋" w:cs="仿宋"/>
              <w:sz w:val="32"/>
              <w:szCs w:val="32"/>
            </w:rPr>
          </w:rPrChange>
        </w:rPr>
        <w:t>8:05</w:t>
      </w:r>
    </w:p>
    <w:p w14:paraId="59B3D5FA">
      <w:pPr>
        <w:adjustRightInd w:val="0"/>
        <w:snapToGrid w:val="0"/>
        <w:spacing w:line="586" w:lineRule="exact"/>
        <w:ind w:firstLine="640" w:firstLineChars="200"/>
        <w:jc w:val="left"/>
        <w:rPr>
          <w:rFonts w:ascii="Times New Roman" w:hAnsi="Times New Roman" w:eastAsia="仿宋" w:cs="仿宋"/>
          <w:sz w:val="32"/>
          <w:szCs w:val="32"/>
          <w:rPrChange w:id="421" w:author="曾妍" w:date="2024-12-06T11:22:50Z">
            <w:rPr>
              <w:rFonts w:ascii="仿宋" w:hAnsi="仿宋" w:eastAsia="仿宋" w:cs="仿宋"/>
              <w:sz w:val="32"/>
              <w:szCs w:val="32"/>
            </w:rPr>
          </w:rPrChange>
        </w:rPr>
        <w:pPrChange w:id="420" w:author="陈积(6000090)" w:date="2024-12-05T20:38:00Z">
          <w:pPr>
            <w:adjustRightInd w:val="0"/>
            <w:snapToGrid w:val="0"/>
            <w:spacing w:line="586" w:lineRule="exact"/>
            <w:jc w:val="center"/>
          </w:pPr>
        </w:pPrChange>
      </w:pPr>
      <w:r>
        <w:rPr>
          <w:rFonts w:hint="eastAsia" w:ascii="Times New Roman" w:hAnsi="Times New Roman" w:eastAsia="仿宋" w:cs="仿宋"/>
          <w:sz w:val="32"/>
          <w:szCs w:val="32"/>
          <w:rPrChange w:id="422" w:author="曾妍" w:date="2024-12-06T11:22:50Z">
            <w:rPr>
              <w:rFonts w:hint="eastAsia" w:ascii="仿宋" w:hAnsi="仿宋" w:eastAsia="仿宋" w:cs="仿宋"/>
              <w:sz w:val="32"/>
              <w:szCs w:val="32"/>
            </w:rPr>
          </w:rPrChange>
        </w:rPr>
        <w:t>六级：</w:t>
      </w:r>
      <w:r>
        <w:rPr>
          <w:rFonts w:ascii="Times New Roman" w:hAnsi="Times New Roman" w:eastAsia="仿宋" w:cs="仿宋"/>
          <w:sz w:val="32"/>
          <w:szCs w:val="32"/>
          <w:rPrChange w:id="423" w:author="曾妍" w:date="2024-12-06T11:22:50Z">
            <w:rPr>
              <w:rFonts w:ascii="仿宋" w:hAnsi="仿宋" w:eastAsia="仿宋" w:cs="仿宋"/>
              <w:sz w:val="32"/>
              <w:szCs w:val="32"/>
            </w:rPr>
          </w:rPrChange>
        </w:rPr>
        <w:t>12</w:t>
      </w:r>
      <w:r>
        <w:rPr>
          <w:rFonts w:hint="eastAsia" w:ascii="Times New Roman" w:hAnsi="Times New Roman" w:eastAsia="仿宋" w:cs="仿宋"/>
          <w:sz w:val="32"/>
          <w:szCs w:val="32"/>
          <w:rPrChange w:id="424" w:author="曾妍" w:date="2024-12-06T11:22:50Z">
            <w:rPr>
              <w:rFonts w:hint="eastAsia" w:ascii="仿宋" w:hAnsi="仿宋" w:eastAsia="仿宋" w:cs="仿宋"/>
              <w:sz w:val="32"/>
              <w:szCs w:val="32"/>
            </w:rPr>
          </w:rPrChange>
        </w:rPr>
        <w:t>月</w:t>
      </w:r>
      <w:r>
        <w:rPr>
          <w:rFonts w:ascii="Times New Roman" w:hAnsi="Times New Roman" w:eastAsia="仿宋" w:cs="仿宋"/>
          <w:sz w:val="32"/>
          <w:szCs w:val="32"/>
          <w:rPrChange w:id="425" w:author="曾妍" w:date="2024-12-06T11:22:50Z">
            <w:rPr>
              <w:rFonts w:ascii="仿宋" w:hAnsi="仿宋" w:eastAsia="仿宋" w:cs="仿宋"/>
              <w:sz w:val="32"/>
              <w:szCs w:val="32"/>
            </w:rPr>
          </w:rPrChange>
        </w:rPr>
        <w:t>14</w:t>
      </w:r>
      <w:r>
        <w:rPr>
          <w:rFonts w:hint="eastAsia" w:ascii="Times New Roman" w:hAnsi="Times New Roman" w:eastAsia="仿宋" w:cs="仿宋"/>
          <w:sz w:val="32"/>
          <w:szCs w:val="32"/>
          <w:rPrChange w:id="426" w:author="曾妍" w:date="2024-12-06T11:22:50Z">
            <w:rPr>
              <w:rFonts w:hint="eastAsia" w:ascii="仿宋" w:hAnsi="仿宋" w:eastAsia="仿宋" w:cs="仿宋"/>
              <w:sz w:val="32"/>
              <w:szCs w:val="32"/>
            </w:rPr>
          </w:rPrChange>
        </w:rPr>
        <w:t>日下午</w:t>
      </w:r>
      <w:r>
        <w:rPr>
          <w:rFonts w:ascii="Times New Roman" w:hAnsi="Times New Roman" w:eastAsia="仿宋" w:cs="仿宋"/>
          <w:sz w:val="32"/>
          <w:szCs w:val="32"/>
          <w:rPrChange w:id="427" w:author="曾妍" w:date="2024-12-06T11:22:50Z">
            <w:rPr>
              <w:rFonts w:ascii="仿宋" w:hAnsi="仿宋" w:eastAsia="仿宋" w:cs="仿宋"/>
              <w:sz w:val="32"/>
              <w:szCs w:val="32"/>
            </w:rPr>
          </w:rPrChange>
        </w:rPr>
        <w:t>14:05</w:t>
      </w:r>
    </w:p>
    <w:p w14:paraId="63C2A802">
      <w:pPr>
        <w:adjustRightInd w:val="0"/>
        <w:snapToGrid w:val="0"/>
        <w:spacing w:line="586" w:lineRule="exact"/>
        <w:ind w:firstLine="640" w:firstLineChars="200"/>
        <w:jc w:val="left"/>
        <w:rPr>
          <w:rFonts w:ascii="Times New Roman" w:hAnsi="Times New Roman" w:eastAsia="仿宋" w:cs="仿宋"/>
          <w:sz w:val="32"/>
          <w:szCs w:val="32"/>
          <w:rPrChange w:id="429" w:author="曾妍" w:date="2024-12-06T11:22:50Z">
            <w:rPr>
              <w:rFonts w:ascii="仿宋" w:hAnsi="仿宋" w:eastAsia="仿宋" w:cs="仿宋"/>
              <w:sz w:val="32"/>
              <w:szCs w:val="32"/>
            </w:rPr>
          </w:rPrChange>
        </w:rPr>
        <w:pPrChange w:id="428" w:author="陈积(6000090)" w:date="2024-12-05T20:38:00Z">
          <w:pPr>
            <w:adjustRightInd w:val="0"/>
            <w:snapToGrid w:val="0"/>
            <w:spacing w:line="586" w:lineRule="exact"/>
            <w:jc w:val="center"/>
          </w:pPr>
        </w:pPrChange>
      </w:pPr>
      <w:r>
        <w:rPr>
          <w:rFonts w:ascii="Times New Roman" w:hAnsi="Times New Roman" w:eastAsia="仿宋" w:cs="仿宋"/>
          <w:sz w:val="32"/>
          <w:szCs w:val="32"/>
          <w:rPrChange w:id="430" w:author="曾妍" w:date="2024-12-06T11:22:50Z">
            <w:rPr>
              <w:rFonts w:ascii="仿宋" w:hAnsi="仿宋" w:eastAsia="仿宋" w:cs="仿宋"/>
              <w:sz w:val="32"/>
              <w:szCs w:val="32"/>
            </w:rPr>
          </w:rPrChange>
        </w:rPr>
        <w:t>B</w:t>
      </w:r>
      <w:r>
        <w:rPr>
          <w:rFonts w:hint="eastAsia" w:ascii="Times New Roman" w:hAnsi="Times New Roman" w:eastAsia="仿宋" w:cs="仿宋"/>
          <w:sz w:val="32"/>
          <w:szCs w:val="32"/>
          <w:rPrChange w:id="431" w:author="曾妍" w:date="2024-12-06T11:22:50Z">
            <w:rPr>
              <w:rFonts w:hint="eastAsia" w:ascii="仿宋" w:hAnsi="仿宋" w:eastAsia="仿宋" w:cs="仿宋"/>
              <w:sz w:val="32"/>
              <w:szCs w:val="32"/>
            </w:rPr>
          </w:rPrChange>
        </w:rPr>
        <w:t>级：</w:t>
      </w:r>
      <w:r>
        <w:rPr>
          <w:rFonts w:ascii="Times New Roman" w:hAnsi="Times New Roman" w:eastAsia="仿宋" w:cs="仿宋"/>
          <w:sz w:val="32"/>
          <w:szCs w:val="32"/>
          <w:rPrChange w:id="432" w:author="曾妍" w:date="2024-12-06T11:22:50Z">
            <w:rPr>
              <w:rFonts w:ascii="仿宋" w:hAnsi="仿宋" w:eastAsia="仿宋" w:cs="仿宋"/>
              <w:sz w:val="32"/>
              <w:szCs w:val="32"/>
            </w:rPr>
          </w:rPrChange>
        </w:rPr>
        <w:t>12</w:t>
      </w:r>
      <w:r>
        <w:rPr>
          <w:rFonts w:hint="eastAsia" w:ascii="Times New Roman" w:hAnsi="Times New Roman" w:eastAsia="仿宋" w:cs="仿宋"/>
          <w:sz w:val="32"/>
          <w:szCs w:val="32"/>
          <w:rPrChange w:id="433" w:author="曾妍" w:date="2024-12-06T11:22:50Z">
            <w:rPr>
              <w:rFonts w:hint="eastAsia" w:ascii="仿宋" w:hAnsi="仿宋" w:eastAsia="仿宋" w:cs="仿宋"/>
              <w:sz w:val="32"/>
              <w:szCs w:val="32"/>
            </w:rPr>
          </w:rPrChange>
        </w:rPr>
        <w:t>月</w:t>
      </w:r>
      <w:r>
        <w:rPr>
          <w:rFonts w:ascii="Times New Roman" w:hAnsi="Times New Roman" w:eastAsia="仿宋" w:cs="仿宋"/>
          <w:sz w:val="32"/>
          <w:szCs w:val="32"/>
          <w:rPrChange w:id="434" w:author="曾妍" w:date="2024-12-06T11:22:50Z">
            <w:rPr>
              <w:rFonts w:ascii="仿宋" w:hAnsi="仿宋" w:eastAsia="仿宋" w:cs="仿宋"/>
              <w:sz w:val="32"/>
              <w:szCs w:val="32"/>
            </w:rPr>
          </w:rPrChange>
        </w:rPr>
        <w:t>15</w:t>
      </w:r>
      <w:r>
        <w:rPr>
          <w:rFonts w:hint="eastAsia" w:ascii="Times New Roman" w:hAnsi="Times New Roman" w:eastAsia="仿宋" w:cs="仿宋"/>
          <w:sz w:val="32"/>
          <w:szCs w:val="32"/>
          <w:rPrChange w:id="435" w:author="曾妍" w:date="2024-12-06T11:22:50Z">
            <w:rPr>
              <w:rFonts w:hint="eastAsia" w:ascii="仿宋" w:hAnsi="仿宋" w:eastAsia="仿宋" w:cs="仿宋"/>
              <w:sz w:val="32"/>
              <w:szCs w:val="32"/>
            </w:rPr>
          </w:rPrChange>
        </w:rPr>
        <w:t>日下午</w:t>
      </w:r>
      <w:r>
        <w:rPr>
          <w:rFonts w:ascii="Times New Roman" w:hAnsi="Times New Roman" w:eastAsia="仿宋" w:cs="仿宋"/>
          <w:sz w:val="32"/>
          <w:szCs w:val="32"/>
          <w:rPrChange w:id="436" w:author="曾妍" w:date="2024-12-06T11:22:50Z">
            <w:rPr>
              <w:rFonts w:ascii="仿宋" w:hAnsi="仿宋" w:eastAsia="仿宋" w:cs="仿宋"/>
              <w:sz w:val="32"/>
              <w:szCs w:val="32"/>
            </w:rPr>
          </w:rPrChange>
        </w:rPr>
        <w:t>14:05</w:t>
      </w:r>
    </w:p>
    <w:p w14:paraId="084BE9F9">
      <w:pPr>
        <w:adjustRightInd w:val="0"/>
        <w:snapToGrid w:val="0"/>
        <w:spacing w:line="586" w:lineRule="exact"/>
        <w:ind w:firstLine="640" w:firstLineChars="200"/>
        <w:rPr>
          <w:rFonts w:ascii="Times New Roman" w:hAnsi="Times New Roman" w:eastAsia="仿宋" w:cs="仿宋"/>
          <w:sz w:val="32"/>
          <w:szCs w:val="32"/>
          <w:rPrChange w:id="437" w:author="曾妍" w:date="2024-12-06T11:22:50Z">
            <w:rPr>
              <w:rFonts w:ascii="仿宋" w:hAnsi="仿宋" w:eastAsia="仿宋" w:cs="仿宋"/>
              <w:sz w:val="32"/>
              <w:szCs w:val="32"/>
            </w:rPr>
          </w:rPrChange>
        </w:rPr>
      </w:pPr>
      <w:r>
        <w:rPr>
          <w:rFonts w:hint="eastAsia" w:ascii="Times New Roman" w:hAnsi="Times New Roman" w:eastAsia="仿宋" w:cs="仿宋"/>
          <w:sz w:val="32"/>
          <w:szCs w:val="32"/>
          <w:rPrChange w:id="438" w:author="曾妍" w:date="2024-12-06T11:22:50Z">
            <w:rPr>
              <w:rFonts w:hint="eastAsia" w:ascii="仿宋" w:hAnsi="仿宋" w:eastAsia="仿宋" w:cs="仿宋"/>
              <w:sz w:val="32"/>
              <w:szCs w:val="32"/>
            </w:rPr>
          </w:rPrChange>
        </w:rPr>
        <w:t>请监考员提前约车，尽可能拼车出行，以免耽误考试。</w:t>
      </w:r>
    </w:p>
    <w:p w14:paraId="5CA2AE48">
      <w:pPr>
        <w:adjustRightInd w:val="0"/>
        <w:snapToGrid w:val="0"/>
        <w:spacing w:line="586" w:lineRule="exact"/>
        <w:ind w:firstLine="640" w:firstLineChars="200"/>
        <w:rPr>
          <w:rFonts w:ascii="Times New Roman" w:hAnsi="Times New Roman" w:eastAsia="仿宋" w:cs="仿宋"/>
          <w:sz w:val="32"/>
          <w:szCs w:val="32"/>
          <w:rPrChange w:id="439" w:author="曾妍" w:date="2024-12-06T11:22:50Z">
            <w:rPr>
              <w:rFonts w:ascii="仿宋" w:hAnsi="仿宋" w:eastAsia="仿宋" w:cs="仿宋"/>
              <w:sz w:val="32"/>
              <w:szCs w:val="32"/>
            </w:rPr>
          </w:rPrChange>
        </w:rPr>
      </w:pPr>
      <w:r>
        <w:rPr>
          <w:rFonts w:hint="eastAsia" w:ascii="Times New Roman" w:hAnsi="Times New Roman" w:eastAsia="仿宋" w:cs="仿宋"/>
          <w:sz w:val="32"/>
          <w:szCs w:val="32"/>
          <w:rPrChange w:id="440" w:author="曾妍" w:date="2024-12-06T11:22:50Z">
            <w:rPr>
              <w:rFonts w:hint="eastAsia" w:ascii="仿宋" w:hAnsi="仿宋" w:eastAsia="仿宋" w:cs="仿宋"/>
              <w:sz w:val="32"/>
              <w:szCs w:val="32"/>
            </w:rPr>
          </w:rPrChange>
        </w:rPr>
        <w:t>监考员甲、乙要按《监考证》上的要求到指定考务办公室后，按考场号两两坐好，考务组统一按组分发试卷及考务资料，监考员签领后，按考务组的指示分组离场。</w:t>
      </w:r>
    </w:p>
    <w:p w14:paraId="251FC32E">
      <w:pPr>
        <w:adjustRightInd w:val="0"/>
        <w:snapToGrid w:val="0"/>
        <w:spacing w:line="586" w:lineRule="exact"/>
        <w:ind w:firstLine="640" w:firstLineChars="200"/>
        <w:rPr>
          <w:rFonts w:ascii="Times New Roman" w:hAnsi="Times New Roman" w:eastAsia="仿宋" w:cs="仿宋"/>
          <w:sz w:val="32"/>
          <w:szCs w:val="32"/>
          <w:rPrChange w:id="441" w:author="曾妍" w:date="2024-12-06T11:22:50Z">
            <w:rPr>
              <w:rFonts w:ascii="仿宋" w:hAnsi="仿宋" w:eastAsia="仿宋" w:cs="仿宋"/>
              <w:sz w:val="32"/>
              <w:szCs w:val="32"/>
            </w:rPr>
          </w:rPrChange>
        </w:rPr>
      </w:pPr>
      <w:del w:id="442" w:author="陈积(6000090)" w:date="2024-12-05T20:45:00Z">
        <w:r>
          <w:rPr>
            <w:rFonts w:ascii="Times New Roman" w:hAnsi="Times New Roman" w:eastAsia="仿宋" w:cs="仿宋"/>
            <w:sz w:val="32"/>
            <w:szCs w:val="32"/>
            <w:rPrChange w:id="443" w:author="曾妍" w:date="2024-12-06T11:22:50Z">
              <w:rPr>
                <w:rFonts w:ascii="仿宋" w:hAnsi="仿宋" w:eastAsia="仿宋" w:cs="仿宋"/>
                <w:sz w:val="32"/>
                <w:szCs w:val="32"/>
              </w:rPr>
            </w:rPrChange>
          </w:rPr>
          <w:delText>4</w:delText>
        </w:r>
      </w:del>
      <w:del w:id="445" w:author="陈积(6000090)" w:date="2024-12-05T20:45:00Z">
        <w:r>
          <w:rPr>
            <w:rFonts w:hint="eastAsia" w:ascii="Times New Roman" w:hAnsi="Times New Roman" w:eastAsia="仿宋" w:cs="仿宋"/>
            <w:sz w:val="32"/>
            <w:szCs w:val="32"/>
            <w:rPrChange w:id="446" w:author="曾妍" w:date="2024-12-06T11:22:50Z">
              <w:rPr>
                <w:rFonts w:hint="eastAsia" w:ascii="仿宋" w:hAnsi="仿宋" w:eastAsia="仿宋" w:cs="仿宋"/>
                <w:sz w:val="32"/>
                <w:szCs w:val="32"/>
              </w:rPr>
            </w:rPrChange>
          </w:rPr>
          <w:delText>．</w:delText>
        </w:r>
      </w:del>
      <w:ins w:id="448" w:author="陈积(6000090)" w:date="2024-12-05T20:45:00Z">
        <w:r>
          <w:rPr>
            <w:rFonts w:hint="eastAsia" w:ascii="Times New Roman" w:hAnsi="Times New Roman" w:eastAsia="仿宋" w:cs="仿宋"/>
            <w:sz w:val="32"/>
            <w:szCs w:val="32"/>
            <w:rPrChange w:id="449" w:author="曾妍" w:date="2024-12-06T11:22:50Z">
              <w:rPr>
                <w:rFonts w:hint="eastAsia" w:ascii="Times New Roman" w:hAnsi="Times New Roman" w:eastAsia="仿宋" w:cs="仿宋"/>
                <w:sz w:val="32"/>
                <w:szCs w:val="32"/>
              </w:rPr>
            </w:rPrChange>
          </w:rPr>
          <w:t>（四）</w:t>
        </w:r>
      </w:ins>
      <w:r>
        <w:rPr>
          <w:rFonts w:hint="eastAsia" w:ascii="Times New Roman" w:hAnsi="Times New Roman" w:eastAsia="仿宋" w:cs="仿宋"/>
          <w:sz w:val="32"/>
          <w:szCs w:val="32"/>
          <w:rPrChange w:id="451" w:author="曾妍" w:date="2024-12-06T11:22:50Z">
            <w:rPr>
              <w:rFonts w:hint="eastAsia" w:ascii="仿宋" w:hAnsi="仿宋" w:eastAsia="仿宋" w:cs="仿宋"/>
              <w:sz w:val="32"/>
              <w:szCs w:val="32"/>
            </w:rPr>
          </w:rPrChange>
        </w:rPr>
        <w:t>监考员不得带包、手机、手表、电子手环等进入考务办公室和考场。如随身携带了以上物品，必须将物品放进考务办公室门外的储物箱后方可进入考务办公室。</w:t>
      </w:r>
    </w:p>
    <w:p w14:paraId="522A8DF2">
      <w:pPr>
        <w:adjustRightInd w:val="0"/>
        <w:snapToGrid w:val="0"/>
        <w:spacing w:line="586" w:lineRule="exact"/>
        <w:ind w:firstLine="640" w:firstLineChars="200"/>
        <w:rPr>
          <w:rFonts w:ascii="Times New Roman" w:hAnsi="Times New Roman" w:eastAsia="仿宋" w:cs="仿宋"/>
          <w:sz w:val="32"/>
          <w:szCs w:val="32"/>
          <w:rPrChange w:id="452" w:author="曾妍" w:date="2024-12-06T11:22:50Z">
            <w:rPr>
              <w:rFonts w:ascii="仿宋" w:hAnsi="仿宋" w:eastAsia="仿宋" w:cs="仿宋"/>
              <w:sz w:val="32"/>
              <w:szCs w:val="32"/>
            </w:rPr>
          </w:rPrChange>
        </w:rPr>
      </w:pPr>
      <w:del w:id="453" w:author="陈积(6000090)" w:date="2024-12-05T20:45:00Z">
        <w:r>
          <w:rPr>
            <w:rFonts w:ascii="Times New Roman" w:hAnsi="Times New Roman" w:eastAsia="仿宋" w:cs="仿宋"/>
            <w:sz w:val="32"/>
            <w:szCs w:val="32"/>
            <w:rPrChange w:id="454" w:author="曾妍" w:date="2024-12-06T11:22:50Z">
              <w:rPr>
                <w:rFonts w:ascii="仿宋" w:hAnsi="仿宋" w:eastAsia="仿宋" w:cs="仿宋"/>
                <w:sz w:val="32"/>
                <w:szCs w:val="32"/>
              </w:rPr>
            </w:rPrChange>
          </w:rPr>
          <w:delText>5</w:delText>
        </w:r>
      </w:del>
      <w:del w:id="456" w:author="陈积(6000090)" w:date="2024-12-05T20:45:00Z">
        <w:r>
          <w:rPr>
            <w:rFonts w:hint="eastAsia" w:ascii="Times New Roman" w:hAnsi="Times New Roman" w:eastAsia="仿宋" w:cs="仿宋"/>
            <w:sz w:val="32"/>
            <w:szCs w:val="32"/>
            <w:rPrChange w:id="457" w:author="曾妍" w:date="2024-12-06T11:22:50Z">
              <w:rPr>
                <w:rFonts w:hint="eastAsia" w:ascii="仿宋" w:hAnsi="仿宋" w:eastAsia="仿宋" w:cs="仿宋"/>
                <w:sz w:val="32"/>
                <w:szCs w:val="32"/>
              </w:rPr>
            </w:rPrChange>
          </w:rPr>
          <w:delText>．</w:delText>
        </w:r>
      </w:del>
      <w:ins w:id="459" w:author="陈积(6000090)" w:date="2024-12-05T20:45:00Z">
        <w:r>
          <w:rPr>
            <w:rFonts w:hint="eastAsia" w:ascii="Times New Roman" w:hAnsi="Times New Roman" w:eastAsia="仿宋" w:cs="仿宋"/>
            <w:sz w:val="32"/>
            <w:szCs w:val="32"/>
            <w:rPrChange w:id="460" w:author="曾妍" w:date="2024-12-06T11:22:50Z">
              <w:rPr>
                <w:rFonts w:hint="eastAsia" w:ascii="Times New Roman" w:hAnsi="Times New Roman" w:eastAsia="仿宋" w:cs="仿宋"/>
                <w:sz w:val="32"/>
                <w:szCs w:val="32"/>
              </w:rPr>
            </w:rPrChange>
          </w:rPr>
          <w:t>（五）</w:t>
        </w:r>
      </w:ins>
      <w:r>
        <w:rPr>
          <w:rFonts w:hint="eastAsia" w:ascii="Times New Roman" w:hAnsi="Times New Roman" w:eastAsia="仿宋" w:cs="仿宋"/>
          <w:sz w:val="32"/>
          <w:szCs w:val="32"/>
          <w:rPrChange w:id="462" w:author="曾妍" w:date="2024-12-06T11:22:50Z">
            <w:rPr>
              <w:rFonts w:hint="eastAsia" w:ascii="仿宋" w:hAnsi="仿宋" w:eastAsia="仿宋" w:cs="仿宋"/>
              <w:sz w:val="32"/>
              <w:szCs w:val="32"/>
            </w:rPr>
          </w:rPrChange>
        </w:rPr>
        <w:t>监考员布置考场完毕后，开始组织考生入场。监考员须在考场门口视频监控下使用手持金属探测器对考生进行安检，确认后方可让考生入场。同时要求考生进入考场后必须签《诚信考试承诺书》，监考员须按考生名册（带照片）逐一检查考生的准考证、身份证，以防代考。</w:t>
      </w:r>
    </w:p>
    <w:p w14:paraId="633CEF93">
      <w:pPr>
        <w:adjustRightInd w:val="0"/>
        <w:snapToGrid w:val="0"/>
        <w:spacing w:line="586" w:lineRule="exact"/>
        <w:ind w:firstLine="640" w:firstLineChars="200"/>
        <w:rPr>
          <w:rFonts w:ascii="Times New Roman" w:hAnsi="Times New Roman" w:eastAsia="仿宋" w:cs="仿宋"/>
          <w:sz w:val="32"/>
          <w:szCs w:val="32"/>
          <w:rPrChange w:id="463" w:author="曾妍" w:date="2024-12-06T11:22:50Z">
            <w:rPr>
              <w:rFonts w:ascii="仿宋" w:hAnsi="仿宋" w:eastAsia="仿宋" w:cs="仿宋"/>
              <w:sz w:val="32"/>
              <w:szCs w:val="32"/>
            </w:rPr>
          </w:rPrChange>
        </w:rPr>
      </w:pPr>
      <w:del w:id="464" w:author="陈积(6000090)" w:date="2024-12-05T20:45:00Z">
        <w:r>
          <w:rPr>
            <w:rFonts w:ascii="Times New Roman" w:hAnsi="Times New Roman" w:eastAsia="仿宋" w:cs="仿宋"/>
            <w:sz w:val="32"/>
            <w:szCs w:val="32"/>
            <w:rPrChange w:id="465" w:author="曾妍" w:date="2024-12-06T11:22:50Z">
              <w:rPr>
                <w:rFonts w:ascii="仿宋" w:hAnsi="仿宋" w:eastAsia="仿宋" w:cs="仿宋"/>
                <w:sz w:val="32"/>
                <w:szCs w:val="32"/>
              </w:rPr>
            </w:rPrChange>
          </w:rPr>
          <w:delText>6</w:delText>
        </w:r>
      </w:del>
      <w:del w:id="467" w:author="陈积(6000090)" w:date="2024-12-05T20:45:00Z">
        <w:r>
          <w:rPr>
            <w:rFonts w:hint="eastAsia" w:ascii="Times New Roman" w:hAnsi="Times New Roman" w:eastAsia="仿宋" w:cs="仿宋"/>
            <w:sz w:val="32"/>
            <w:szCs w:val="32"/>
            <w:rPrChange w:id="468" w:author="曾妍" w:date="2024-12-06T11:22:50Z">
              <w:rPr>
                <w:rFonts w:hint="eastAsia" w:ascii="仿宋" w:hAnsi="仿宋" w:eastAsia="仿宋" w:cs="仿宋"/>
                <w:sz w:val="32"/>
                <w:szCs w:val="32"/>
              </w:rPr>
            </w:rPrChange>
          </w:rPr>
          <w:delText>．</w:delText>
        </w:r>
      </w:del>
      <w:ins w:id="470" w:author="陈积(6000090)" w:date="2024-12-05T20:45:00Z">
        <w:r>
          <w:rPr>
            <w:rFonts w:hint="eastAsia" w:ascii="Times New Roman" w:hAnsi="Times New Roman" w:eastAsia="仿宋" w:cs="仿宋"/>
            <w:sz w:val="32"/>
            <w:szCs w:val="32"/>
            <w:rPrChange w:id="471" w:author="曾妍" w:date="2024-12-06T11:22:50Z">
              <w:rPr>
                <w:rFonts w:hint="eastAsia" w:ascii="Times New Roman" w:hAnsi="Times New Roman" w:eastAsia="仿宋" w:cs="仿宋"/>
                <w:sz w:val="32"/>
                <w:szCs w:val="32"/>
              </w:rPr>
            </w:rPrChange>
          </w:rPr>
          <w:t>（六）</w:t>
        </w:r>
      </w:ins>
      <w:r>
        <w:rPr>
          <w:rFonts w:hint="eastAsia" w:ascii="Times New Roman" w:hAnsi="Times New Roman" w:eastAsia="仿宋" w:cs="仿宋"/>
          <w:sz w:val="32"/>
          <w:szCs w:val="32"/>
          <w:rPrChange w:id="473" w:author="曾妍" w:date="2024-12-06T11:22:50Z">
            <w:rPr>
              <w:rFonts w:hint="eastAsia" w:ascii="仿宋" w:hAnsi="仿宋" w:eastAsia="仿宋" w:cs="仿宋"/>
              <w:sz w:val="32"/>
              <w:szCs w:val="32"/>
            </w:rPr>
          </w:rPrChange>
        </w:rPr>
        <w:t>英语四、六级考试为多题多卷，试卷类型通过试题册背面的条形码粘贴条区分，请监考员注意提醒考生查看试题册正面的提示信息；英语应用能力</w:t>
      </w:r>
      <w:r>
        <w:rPr>
          <w:rFonts w:ascii="Times New Roman" w:hAnsi="Times New Roman" w:eastAsia="仿宋" w:cs="仿宋"/>
          <w:sz w:val="32"/>
          <w:szCs w:val="32"/>
          <w:rPrChange w:id="474" w:author="曾妍" w:date="2024-12-06T11:22:50Z">
            <w:rPr>
              <w:rFonts w:ascii="仿宋" w:hAnsi="仿宋" w:eastAsia="仿宋" w:cs="仿宋"/>
              <w:sz w:val="32"/>
              <w:szCs w:val="32"/>
            </w:rPr>
          </w:rPrChange>
        </w:rPr>
        <w:t>B</w:t>
      </w:r>
      <w:r>
        <w:rPr>
          <w:rFonts w:hint="eastAsia" w:ascii="Times New Roman" w:hAnsi="Times New Roman" w:eastAsia="仿宋" w:cs="仿宋"/>
          <w:sz w:val="32"/>
          <w:szCs w:val="32"/>
          <w:rPrChange w:id="475" w:author="曾妍" w:date="2024-12-06T11:22:50Z">
            <w:rPr>
              <w:rFonts w:hint="eastAsia" w:ascii="仿宋" w:hAnsi="仿宋" w:eastAsia="仿宋" w:cs="仿宋"/>
              <w:sz w:val="32"/>
              <w:szCs w:val="32"/>
            </w:rPr>
          </w:rPrChange>
        </w:rPr>
        <w:t>级考试为</w:t>
      </w:r>
      <w:r>
        <w:rPr>
          <w:rFonts w:ascii="Times New Roman" w:hAnsi="Times New Roman" w:eastAsia="仿宋" w:cs="仿宋"/>
          <w:sz w:val="32"/>
          <w:szCs w:val="32"/>
          <w:rPrChange w:id="476" w:author="曾妍" w:date="2024-12-06T11:22:50Z">
            <w:rPr>
              <w:rFonts w:ascii="仿宋" w:hAnsi="仿宋" w:eastAsia="仿宋" w:cs="仿宋"/>
              <w:sz w:val="32"/>
              <w:szCs w:val="32"/>
            </w:rPr>
          </w:rPrChange>
        </w:rPr>
        <w:t>A</w:t>
      </w:r>
      <w:r>
        <w:rPr>
          <w:rFonts w:hint="eastAsia" w:ascii="Times New Roman" w:hAnsi="Times New Roman" w:eastAsia="仿宋" w:cs="仿宋"/>
          <w:sz w:val="32"/>
          <w:szCs w:val="32"/>
          <w:rPrChange w:id="477" w:author="曾妍" w:date="2024-12-06T11:22:50Z">
            <w:rPr>
              <w:rFonts w:hint="eastAsia" w:ascii="仿宋" w:hAnsi="仿宋" w:eastAsia="仿宋" w:cs="仿宋"/>
              <w:sz w:val="32"/>
              <w:szCs w:val="32"/>
            </w:rPr>
          </w:rPrChange>
        </w:rPr>
        <w:t>、</w:t>
      </w:r>
      <w:r>
        <w:rPr>
          <w:rFonts w:ascii="Times New Roman" w:hAnsi="Times New Roman" w:eastAsia="仿宋" w:cs="仿宋"/>
          <w:sz w:val="32"/>
          <w:szCs w:val="32"/>
          <w:rPrChange w:id="478" w:author="曾妍" w:date="2024-12-06T11:22:50Z">
            <w:rPr>
              <w:rFonts w:ascii="仿宋" w:hAnsi="仿宋" w:eastAsia="仿宋" w:cs="仿宋"/>
              <w:sz w:val="32"/>
              <w:szCs w:val="32"/>
            </w:rPr>
          </w:rPrChange>
        </w:rPr>
        <w:t>B</w:t>
      </w:r>
      <w:r>
        <w:rPr>
          <w:rFonts w:hint="eastAsia" w:ascii="Times New Roman" w:hAnsi="Times New Roman" w:eastAsia="仿宋" w:cs="仿宋"/>
          <w:sz w:val="32"/>
          <w:szCs w:val="32"/>
          <w:rPrChange w:id="479" w:author="曾妍" w:date="2024-12-06T11:22:50Z">
            <w:rPr>
              <w:rFonts w:hint="eastAsia" w:ascii="仿宋" w:hAnsi="仿宋" w:eastAsia="仿宋" w:cs="仿宋"/>
              <w:sz w:val="32"/>
              <w:szCs w:val="32"/>
            </w:rPr>
          </w:rPrChange>
        </w:rPr>
        <w:t>卷，请监考员注意按照考生座位顺序间隔分发试题册。</w:t>
      </w:r>
    </w:p>
    <w:p w14:paraId="3C267B07">
      <w:pPr>
        <w:adjustRightInd w:val="0"/>
        <w:snapToGrid w:val="0"/>
        <w:spacing w:line="586" w:lineRule="exact"/>
        <w:ind w:firstLine="640" w:firstLineChars="200"/>
        <w:rPr>
          <w:rFonts w:ascii="Times New Roman" w:hAnsi="Times New Roman" w:eastAsia="仿宋" w:cs="仿宋"/>
          <w:sz w:val="32"/>
          <w:szCs w:val="32"/>
          <w:rPrChange w:id="480" w:author="曾妍" w:date="2024-12-06T11:22:50Z">
            <w:rPr>
              <w:rFonts w:ascii="仿宋" w:hAnsi="仿宋" w:eastAsia="仿宋" w:cs="仿宋"/>
              <w:sz w:val="32"/>
              <w:szCs w:val="32"/>
            </w:rPr>
          </w:rPrChange>
        </w:rPr>
      </w:pPr>
      <w:ins w:id="481" w:author="陈积(6000090)" w:date="2024-12-05T23:20:00Z">
        <w:r>
          <w:rPr>
            <w:rFonts w:hint="eastAsia" w:ascii="Times New Roman" w:hAnsi="Times New Roman" w:eastAsia="仿宋" w:cs="仿宋"/>
            <w:sz w:val="32"/>
            <w:szCs w:val="32"/>
            <w:rPrChange w:id="482" w:author="曾妍" w:date="2024-12-06T11:22:50Z">
              <w:rPr>
                <w:rFonts w:hint="eastAsia" w:ascii="Times New Roman" w:hAnsi="Times New Roman" w:eastAsia="仿宋" w:cs="仿宋"/>
                <w:sz w:val="32"/>
                <w:szCs w:val="32"/>
              </w:rPr>
            </w:rPrChange>
          </w:rPr>
          <w:t>（七）</w:t>
        </w:r>
      </w:ins>
      <w:del w:id="484" w:author="陈积(6000090)" w:date="2024-12-05T23:20:00Z">
        <w:r>
          <w:rPr>
            <w:rFonts w:ascii="Times New Roman" w:hAnsi="Times New Roman" w:eastAsia="仿宋" w:cs="仿宋"/>
            <w:sz w:val="32"/>
            <w:szCs w:val="32"/>
            <w:rPrChange w:id="485" w:author="曾妍" w:date="2024-12-06T11:22:50Z">
              <w:rPr>
                <w:rFonts w:ascii="仿宋" w:hAnsi="仿宋" w:eastAsia="仿宋" w:cs="仿宋"/>
                <w:sz w:val="32"/>
                <w:szCs w:val="32"/>
              </w:rPr>
            </w:rPrChange>
          </w:rPr>
          <w:delText>7</w:delText>
        </w:r>
      </w:del>
      <w:del w:id="487" w:author="陈积(6000090)" w:date="2024-12-05T23:20:00Z">
        <w:r>
          <w:rPr>
            <w:rFonts w:hint="eastAsia" w:ascii="Times New Roman" w:hAnsi="Times New Roman" w:eastAsia="仿宋" w:cs="仿宋"/>
            <w:sz w:val="32"/>
            <w:szCs w:val="32"/>
            <w:rPrChange w:id="488" w:author="曾妍" w:date="2024-12-06T11:22:50Z">
              <w:rPr>
                <w:rFonts w:hint="eastAsia" w:ascii="仿宋" w:hAnsi="仿宋" w:eastAsia="仿宋" w:cs="仿宋"/>
                <w:sz w:val="32"/>
                <w:szCs w:val="32"/>
              </w:rPr>
            </w:rPrChange>
          </w:rPr>
          <w:delText>．</w:delText>
        </w:r>
      </w:del>
      <w:r>
        <w:rPr>
          <w:rFonts w:hint="eastAsia" w:ascii="Times New Roman" w:hAnsi="Times New Roman" w:eastAsia="仿宋" w:cs="仿宋"/>
          <w:sz w:val="32"/>
          <w:szCs w:val="32"/>
          <w:rPrChange w:id="490" w:author="曾妍" w:date="2024-12-06T11:22:50Z">
            <w:rPr>
              <w:rFonts w:hint="eastAsia" w:ascii="仿宋" w:hAnsi="仿宋" w:eastAsia="仿宋" w:cs="仿宋"/>
              <w:sz w:val="32"/>
              <w:szCs w:val="32"/>
            </w:rPr>
          </w:rPrChange>
        </w:rPr>
        <w:t>严格执行考场指令，严禁提前发放考试材料或延长考试时间。认真履行监考职责，严防考生代考、抄袭和换卷等作弊行为发生。</w:t>
      </w:r>
    </w:p>
    <w:p w14:paraId="56052146">
      <w:pPr>
        <w:adjustRightInd w:val="0"/>
        <w:snapToGrid w:val="0"/>
        <w:spacing w:line="586" w:lineRule="exact"/>
        <w:ind w:firstLine="640" w:firstLineChars="200"/>
        <w:rPr>
          <w:rFonts w:ascii="Times New Roman" w:hAnsi="Times New Roman" w:eastAsia="仿宋" w:cs="仿宋"/>
          <w:sz w:val="32"/>
          <w:szCs w:val="32"/>
          <w:rPrChange w:id="491" w:author="曾妍" w:date="2024-12-06T11:22:50Z">
            <w:rPr>
              <w:rFonts w:ascii="仿宋" w:hAnsi="仿宋" w:eastAsia="仿宋" w:cs="仿宋"/>
              <w:sz w:val="32"/>
              <w:szCs w:val="32"/>
            </w:rPr>
          </w:rPrChange>
        </w:rPr>
      </w:pPr>
      <w:ins w:id="492" w:author="陈积(6000090)" w:date="2024-12-05T23:20:00Z">
        <w:r>
          <w:rPr>
            <w:rFonts w:hint="eastAsia" w:ascii="Times New Roman" w:hAnsi="Times New Roman" w:eastAsia="仿宋" w:cs="仿宋"/>
            <w:sz w:val="32"/>
            <w:szCs w:val="32"/>
            <w:rPrChange w:id="493" w:author="曾妍" w:date="2024-12-06T11:22:50Z">
              <w:rPr>
                <w:rFonts w:hint="eastAsia" w:ascii="Times New Roman" w:hAnsi="Times New Roman" w:eastAsia="仿宋" w:cs="仿宋"/>
                <w:sz w:val="32"/>
                <w:szCs w:val="32"/>
              </w:rPr>
            </w:rPrChange>
          </w:rPr>
          <w:t>（八）</w:t>
        </w:r>
      </w:ins>
      <w:del w:id="495" w:author="陈积(6000090)" w:date="2024-12-05T23:20:00Z">
        <w:r>
          <w:rPr>
            <w:rFonts w:ascii="Times New Roman" w:hAnsi="Times New Roman" w:eastAsia="仿宋" w:cs="仿宋"/>
            <w:sz w:val="32"/>
            <w:szCs w:val="32"/>
            <w:rPrChange w:id="496" w:author="曾妍" w:date="2024-12-06T11:22:50Z">
              <w:rPr>
                <w:rFonts w:ascii="仿宋" w:hAnsi="仿宋" w:eastAsia="仿宋" w:cs="仿宋"/>
                <w:sz w:val="32"/>
                <w:szCs w:val="32"/>
              </w:rPr>
            </w:rPrChange>
          </w:rPr>
          <w:delText>8</w:delText>
        </w:r>
      </w:del>
      <w:del w:id="498" w:author="陈积(6000090)" w:date="2024-12-05T23:20:00Z">
        <w:r>
          <w:rPr>
            <w:rFonts w:hint="eastAsia" w:ascii="Times New Roman" w:hAnsi="Times New Roman" w:eastAsia="仿宋" w:cs="仿宋"/>
            <w:sz w:val="32"/>
            <w:szCs w:val="32"/>
            <w:rPrChange w:id="499" w:author="曾妍" w:date="2024-12-06T11:22:50Z">
              <w:rPr>
                <w:rFonts w:hint="eastAsia" w:ascii="仿宋" w:hAnsi="仿宋" w:eastAsia="仿宋" w:cs="仿宋"/>
                <w:sz w:val="32"/>
                <w:szCs w:val="32"/>
              </w:rPr>
            </w:rPrChange>
          </w:rPr>
          <w:delText>．</w:delText>
        </w:r>
      </w:del>
      <w:r>
        <w:rPr>
          <w:rFonts w:hint="eastAsia" w:ascii="Times New Roman" w:hAnsi="Times New Roman" w:eastAsia="仿宋" w:cs="仿宋"/>
          <w:sz w:val="32"/>
          <w:szCs w:val="32"/>
          <w:rPrChange w:id="501" w:author="曾妍" w:date="2024-12-06T11:22:50Z">
            <w:rPr>
              <w:rFonts w:hint="eastAsia" w:ascii="仿宋" w:hAnsi="仿宋" w:eastAsia="仿宋" w:cs="仿宋"/>
              <w:sz w:val="32"/>
              <w:szCs w:val="32"/>
            </w:rPr>
          </w:rPrChange>
        </w:rPr>
        <w:t>监考员须认真阅读《监考员守则》、《监考注意事项》，并严格遵照执行。所有考试材料须严格保密，不得私自截留、拍照或复印。</w:t>
      </w:r>
    </w:p>
    <w:p w14:paraId="0B3DD198">
      <w:pPr>
        <w:adjustRightInd w:val="0"/>
        <w:snapToGrid w:val="0"/>
        <w:spacing w:line="586" w:lineRule="exact"/>
        <w:ind w:firstLine="640" w:firstLineChars="200"/>
        <w:rPr>
          <w:rFonts w:ascii="Times New Roman" w:hAnsi="Times New Roman" w:eastAsia="仿宋" w:cs="仿宋"/>
          <w:sz w:val="32"/>
          <w:szCs w:val="32"/>
          <w:rPrChange w:id="502" w:author="曾妍" w:date="2024-12-06T11:22:50Z">
            <w:rPr>
              <w:rFonts w:ascii="仿宋" w:hAnsi="仿宋" w:eastAsia="仿宋" w:cs="仿宋"/>
              <w:sz w:val="32"/>
              <w:szCs w:val="32"/>
            </w:rPr>
          </w:rPrChange>
        </w:rPr>
      </w:pPr>
      <w:ins w:id="503" w:author="陈积(6000090)" w:date="2024-12-05T23:20:00Z">
        <w:r>
          <w:rPr>
            <w:rFonts w:hint="eastAsia" w:ascii="Times New Roman" w:hAnsi="Times New Roman" w:eastAsia="仿宋" w:cs="仿宋"/>
            <w:sz w:val="32"/>
            <w:szCs w:val="32"/>
            <w:rPrChange w:id="504" w:author="曾妍" w:date="2024-12-06T11:22:50Z">
              <w:rPr>
                <w:rFonts w:hint="eastAsia" w:ascii="Times New Roman" w:hAnsi="Times New Roman" w:eastAsia="仿宋" w:cs="仿宋"/>
                <w:sz w:val="32"/>
                <w:szCs w:val="32"/>
              </w:rPr>
            </w:rPrChange>
          </w:rPr>
          <w:t>（九）</w:t>
        </w:r>
      </w:ins>
      <w:del w:id="506" w:author="陈积(6000090)" w:date="2024-12-05T23:20:00Z">
        <w:r>
          <w:rPr>
            <w:rFonts w:ascii="Times New Roman" w:hAnsi="Times New Roman" w:eastAsia="仿宋" w:cs="仿宋"/>
            <w:sz w:val="32"/>
            <w:szCs w:val="32"/>
            <w:rPrChange w:id="507" w:author="曾妍" w:date="2024-12-06T11:22:50Z">
              <w:rPr>
                <w:rFonts w:ascii="仿宋" w:hAnsi="仿宋" w:eastAsia="仿宋" w:cs="仿宋"/>
                <w:sz w:val="32"/>
                <w:szCs w:val="32"/>
              </w:rPr>
            </w:rPrChange>
          </w:rPr>
          <w:delText>9</w:delText>
        </w:r>
      </w:del>
      <w:del w:id="509" w:author="陈积(6000090)" w:date="2024-12-05T23:20:00Z">
        <w:r>
          <w:rPr>
            <w:rFonts w:hint="eastAsia" w:ascii="Times New Roman" w:hAnsi="Times New Roman" w:eastAsia="仿宋" w:cs="仿宋"/>
            <w:sz w:val="32"/>
            <w:szCs w:val="32"/>
            <w:rPrChange w:id="510" w:author="曾妍" w:date="2024-12-06T11:22:50Z">
              <w:rPr>
                <w:rFonts w:hint="eastAsia" w:ascii="仿宋" w:hAnsi="仿宋" w:eastAsia="仿宋" w:cs="仿宋"/>
                <w:sz w:val="32"/>
                <w:szCs w:val="32"/>
              </w:rPr>
            </w:rPrChange>
          </w:rPr>
          <w:delText>．</w:delText>
        </w:r>
      </w:del>
      <w:r>
        <w:rPr>
          <w:rFonts w:hint="eastAsia" w:ascii="Times New Roman" w:hAnsi="Times New Roman" w:eastAsia="仿宋" w:cs="仿宋"/>
          <w:sz w:val="32"/>
          <w:szCs w:val="32"/>
          <w:rPrChange w:id="512" w:author="曾妍" w:date="2024-12-06T11:22:50Z">
            <w:rPr>
              <w:rFonts w:hint="eastAsia" w:ascii="仿宋" w:hAnsi="仿宋" w:eastAsia="仿宋" w:cs="仿宋"/>
              <w:sz w:val="32"/>
              <w:szCs w:val="32"/>
            </w:rPr>
          </w:rPrChange>
        </w:rPr>
        <w:t>必须佩戴监考牌监考。</w:t>
      </w:r>
    </w:p>
    <w:p w14:paraId="47C12455">
      <w:pPr>
        <w:adjustRightInd w:val="0"/>
        <w:snapToGrid w:val="0"/>
        <w:spacing w:line="586" w:lineRule="exact"/>
        <w:ind w:firstLine="640" w:firstLineChars="200"/>
        <w:rPr>
          <w:rFonts w:ascii="Times New Roman" w:hAnsi="Times New Roman" w:eastAsia="仿宋" w:cs="仿宋"/>
          <w:sz w:val="32"/>
          <w:szCs w:val="32"/>
          <w:rPrChange w:id="513" w:author="曾妍" w:date="2024-12-06T11:22:50Z">
            <w:rPr>
              <w:rFonts w:ascii="仿宋" w:hAnsi="仿宋" w:eastAsia="仿宋" w:cs="仿宋"/>
              <w:sz w:val="32"/>
              <w:szCs w:val="32"/>
            </w:rPr>
          </w:rPrChange>
        </w:rPr>
      </w:pPr>
      <w:ins w:id="514" w:author="陈积(6000090)" w:date="2024-12-05T23:20:00Z">
        <w:r>
          <w:rPr>
            <w:rFonts w:hint="eastAsia" w:ascii="Times New Roman" w:hAnsi="Times New Roman" w:eastAsia="仿宋" w:cs="仿宋"/>
            <w:sz w:val="32"/>
            <w:szCs w:val="32"/>
            <w:rPrChange w:id="515" w:author="曾妍" w:date="2024-12-06T11:22:50Z">
              <w:rPr>
                <w:rFonts w:hint="eastAsia" w:ascii="Times New Roman" w:hAnsi="Times New Roman" w:eastAsia="仿宋" w:cs="仿宋"/>
                <w:sz w:val="32"/>
                <w:szCs w:val="32"/>
              </w:rPr>
            </w:rPrChange>
          </w:rPr>
          <w:t>（</w:t>
        </w:r>
      </w:ins>
      <w:ins w:id="517" w:author="陈积(6000090)" w:date="2024-12-05T23:21:00Z">
        <w:r>
          <w:rPr>
            <w:rFonts w:hint="eastAsia" w:ascii="Times New Roman" w:hAnsi="Times New Roman" w:eastAsia="仿宋" w:cs="仿宋"/>
            <w:sz w:val="32"/>
            <w:szCs w:val="32"/>
            <w:rPrChange w:id="518" w:author="曾妍" w:date="2024-12-06T11:22:50Z">
              <w:rPr>
                <w:rFonts w:hint="eastAsia" w:ascii="Times New Roman" w:hAnsi="Times New Roman" w:eastAsia="仿宋" w:cs="仿宋"/>
                <w:sz w:val="32"/>
                <w:szCs w:val="32"/>
              </w:rPr>
            </w:rPrChange>
          </w:rPr>
          <w:t>十）</w:t>
        </w:r>
      </w:ins>
      <w:del w:id="520" w:author="陈积(6000090)" w:date="2024-12-05T23:20:00Z">
        <w:r>
          <w:rPr>
            <w:rFonts w:ascii="Times New Roman" w:hAnsi="Times New Roman" w:eastAsia="仿宋" w:cs="仿宋"/>
            <w:sz w:val="32"/>
            <w:szCs w:val="32"/>
            <w:rPrChange w:id="521" w:author="曾妍" w:date="2024-12-06T11:22:50Z">
              <w:rPr>
                <w:rFonts w:ascii="仿宋" w:hAnsi="仿宋" w:eastAsia="仿宋" w:cs="仿宋"/>
                <w:sz w:val="32"/>
                <w:szCs w:val="32"/>
              </w:rPr>
            </w:rPrChange>
          </w:rPr>
          <w:delText>10</w:delText>
        </w:r>
      </w:del>
      <w:del w:id="523" w:author="陈积(6000090)" w:date="2024-12-05T23:20:00Z">
        <w:r>
          <w:rPr>
            <w:rFonts w:hint="eastAsia" w:ascii="Times New Roman" w:hAnsi="Times New Roman" w:eastAsia="仿宋" w:cs="仿宋"/>
            <w:sz w:val="32"/>
            <w:szCs w:val="32"/>
            <w:rPrChange w:id="524" w:author="曾妍" w:date="2024-12-06T11:22:50Z">
              <w:rPr>
                <w:rFonts w:hint="eastAsia" w:ascii="仿宋" w:hAnsi="仿宋" w:eastAsia="仿宋" w:cs="仿宋"/>
                <w:sz w:val="32"/>
                <w:szCs w:val="32"/>
              </w:rPr>
            </w:rPrChange>
          </w:rPr>
          <w:delText>．</w:delText>
        </w:r>
      </w:del>
      <w:r>
        <w:rPr>
          <w:rFonts w:hint="eastAsia" w:ascii="Times New Roman" w:hAnsi="Times New Roman" w:eastAsia="仿宋" w:cs="仿宋"/>
          <w:sz w:val="32"/>
          <w:szCs w:val="32"/>
          <w:rPrChange w:id="526" w:author="曾妍" w:date="2024-12-06T11:22:50Z">
            <w:rPr>
              <w:rFonts w:hint="eastAsia" w:ascii="仿宋" w:hAnsi="仿宋" w:eastAsia="仿宋" w:cs="仿宋"/>
              <w:sz w:val="32"/>
              <w:szCs w:val="32"/>
            </w:rPr>
          </w:rPrChange>
        </w:rPr>
        <w:t>考试结束后，监考员应严格按要求回收试卷和答题卡，并两人同时送回领卷地点。</w:t>
      </w:r>
    </w:p>
    <w:p w14:paraId="57328DB9">
      <w:pPr>
        <w:pStyle w:val="3"/>
        <w:spacing w:before="0" w:after="0" w:line="586" w:lineRule="exact"/>
        <w:ind w:firstLine="643" w:firstLineChars="200"/>
        <w:rPr>
          <w:ins w:id="528" w:author="曾妍" w:date="2024-12-06T12:39:52Z"/>
          <w:rFonts w:ascii="Times New Roman" w:hAnsi="Times New Roman" w:eastAsia="仿宋" w:cs="仿宋"/>
        </w:rPr>
        <w:pPrChange w:id="527" w:author="陈积(6000090)" w:date="2024-12-05T20:37:00Z">
          <w:pPr>
            <w:pStyle w:val="3"/>
          </w:pPr>
        </w:pPrChange>
      </w:pPr>
    </w:p>
    <w:p w14:paraId="2A1BD48C">
      <w:pPr>
        <w:pStyle w:val="3"/>
        <w:spacing w:before="0" w:after="0" w:line="586" w:lineRule="exact"/>
        <w:ind w:firstLine="643" w:firstLineChars="200"/>
        <w:rPr>
          <w:rFonts w:ascii="Times New Roman" w:hAnsi="Times New Roman" w:eastAsia="仿宋" w:cs="仿宋"/>
          <w:rPrChange w:id="530" w:author="曾妍" w:date="2024-12-06T11:22:50Z">
            <w:rPr>
              <w:rFonts w:ascii="仿宋" w:hAnsi="仿宋" w:eastAsia="仿宋" w:cs="仿宋"/>
            </w:rPr>
          </w:rPrChange>
        </w:rPr>
        <w:pPrChange w:id="529" w:author="陈积(6000090)" w:date="2024-12-05T20:37:00Z">
          <w:pPr>
            <w:pStyle w:val="3"/>
          </w:pPr>
        </w:pPrChange>
      </w:pPr>
    </w:p>
    <w:p w14:paraId="5F59FB70">
      <w:pPr>
        <w:adjustRightInd w:val="0"/>
        <w:snapToGrid w:val="0"/>
        <w:spacing w:line="586" w:lineRule="exact"/>
        <w:ind w:firstLine="640" w:firstLineChars="200"/>
        <w:jc w:val="center"/>
        <w:rPr>
          <w:rFonts w:ascii="Times New Roman" w:hAnsi="Times New Roman" w:eastAsia="仿宋" w:cs="仿宋"/>
          <w:sz w:val="32"/>
          <w:szCs w:val="32"/>
          <w:rPrChange w:id="532" w:author="曾妍" w:date="2024-12-06T11:22:50Z">
            <w:rPr>
              <w:rFonts w:ascii="仿宋" w:hAnsi="仿宋" w:eastAsia="仿宋" w:cs="仿宋"/>
              <w:sz w:val="32"/>
              <w:szCs w:val="32"/>
            </w:rPr>
          </w:rPrChange>
        </w:rPr>
        <w:pPrChange w:id="531" w:author="陈积(6000090)" w:date="2024-12-05T20:37:00Z">
          <w:pPr>
            <w:adjustRightInd w:val="0"/>
            <w:snapToGrid w:val="0"/>
            <w:spacing w:line="586" w:lineRule="exact"/>
            <w:jc w:val="center"/>
          </w:pPr>
        </w:pPrChange>
      </w:pPr>
      <w:r>
        <w:rPr>
          <w:rFonts w:ascii="Times New Roman" w:hAnsi="Times New Roman" w:eastAsia="仿宋" w:cs="仿宋"/>
          <w:sz w:val="32"/>
          <w:szCs w:val="32"/>
          <w:rPrChange w:id="533" w:author="曾妍" w:date="2024-12-06T11:22:50Z">
            <w:rPr>
              <w:rFonts w:ascii="仿宋" w:hAnsi="仿宋" w:eastAsia="仿宋" w:cs="仿宋"/>
              <w:sz w:val="32"/>
              <w:szCs w:val="32"/>
            </w:rPr>
          </w:rPrChange>
        </w:rPr>
        <w:t xml:space="preserve">                                          </w:t>
      </w:r>
      <w:r>
        <w:rPr>
          <w:rFonts w:hint="eastAsia" w:ascii="Times New Roman" w:hAnsi="Times New Roman" w:eastAsia="仿宋" w:cs="仿宋"/>
          <w:sz w:val="32"/>
          <w:szCs w:val="32"/>
          <w:rPrChange w:id="534" w:author="曾妍" w:date="2024-12-06T11:22:50Z">
            <w:rPr>
              <w:rFonts w:hint="eastAsia" w:ascii="仿宋" w:hAnsi="仿宋" w:eastAsia="仿宋" w:cs="仿宋"/>
              <w:sz w:val="32"/>
              <w:szCs w:val="32"/>
            </w:rPr>
          </w:rPrChange>
        </w:rPr>
        <w:t>教务处</w:t>
      </w:r>
      <w:r>
        <w:rPr>
          <w:rFonts w:ascii="Times New Roman" w:hAnsi="Times New Roman" w:eastAsia="仿宋" w:cs="仿宋"/>
          <w:sz w:val="32"/>
          <w:szCs w:val="32"/>
          <w:rPrChange w:id="535" w:author="曾妍" w:date="2024-12-06T11:22:50Z">
            <w:rPr>
              <w:rFonts w:ascii="仿宋" w:hAnsi="仿宋" w:eastAsia="仿宋" w:cs="仿宋"/>
              <w:sz w:val="32"/>
              <w:szCs w:val="32"/>
            </w:rPr>
          </w:rPrChange>
        </w:rPr>
        <w:t xml:space="preserve">   </w:t>
      </w:r>
    </w:p>
    <w:p w14:paraId="48D30004">
      <w:pPr>
        <w:adjustRightInd w:val="0"/>
        <w:snapToGrid w:val="0"/>
        <w:spacing w:line="586" w:lineRule="exact"/>
        <w:ind w:firstLine="640" w:firstLineChars="200"/>
        <w:jc w:val="right"/>
        <w:rPr>
          <w:rFonts w:ascii="Times New Roman" w:hAnsi="Times New Roman" w:eastAsia="仿宋" w:cs="仿宋"/>
          <w:color w:val="000000" w:themeColor="text1"/>
          <w:sz w:val="32"/>
          <w:szCs w:val="32"/>
          <w:rPrChange w:id="537" w:author="曾妍" w:date="2024-12-06T11:22:50Z">
            <w:rPr>
              <w:rFonts w:ascii="仿宋" w:hAnsi="仿宋" w:eastAsia="仿宋" w:cs="仿宋"/>
              <w:color w:val="000000" w:themeColor="text1"/>
              <w:sz w:val="32"/>
              <w:szCs w:val="32"/>
              <w14:textFill>
                <w14:solidFill>
                  <w14:schemeClr w14:val="tx1"/>
                </w14:solidFill>
              </w14:textFill>
            </w:rPr>
          </w:rPrChange>
          <w14:textFill>
            <w14:solidFill>
              <w14:schemeClr w14:val="tx1"/>
            </w14:solidFill>
          </w14:textFill>
        </w:rPr>
        <w:pPrChange w:id="536" w:author="陈积(6000090)" w:date="2024-12-05T20:37:00Z">
          <w:pPr>
            <w:adjustRightInd w:val="0"/>
            <w:snapToGrid w:val="0"/>
            <w:spacing w:line="586" w:lineRule="exact"/>
            <w:jc w:val="right"/>
          </w:pPr>
        </w:pPrChange>
      </w:pPr>
      <w:r>
        <w:rPr>
          <w:rFonts w:ascii="Times New Roman" w:hAnsi="Times New Roman" w:eastAsia="仿宋" w:cs="仿宋"/>
          <w:color w:val="000000" w:themeColor="text1"/>
          <w:sz w:val="32"/>
          <w:szCs w:val="32"/>
          <w:rPrChange w:id="538" w:author="曾妍" w:date="2024-12-06T11:22:50Z">
            <w:rPr>
              <w:rFonts w:ascii="仿宋" w:hAnsi="仿宋" w:eastAsia="仿宋" w:cs="仿宋"/>
              <w:color w:val="000000" w:themeColor="text1"/>
              <w:sz w:val="32"/>
              <w:szCs w:val="32"/>
              <w14:textFill>
                <w14:solidFill>
                  <w14:schemeClr w14:val="tx1"/>
                </w14:solidFill>
              </w14:textFill>
            </w:rPr>
          </w:rPrChange>
          <w14:textFill>
            <w14:solidFill>
              <w14:schemeClr w14:val="tx1"/>
            </w14:solidFill>
          </w14:textFill>
        </w:rPr>
        <w:t>2024</w:t>
      </w:r>
      <w:r>
        <w:rPr>
          <w:rFonts w:hint="eastAsia" w:ascii="Times New Roman" w:hAnsi="Times New Roman" w:eastAsia="仿宋" w:cs="仿宋"/>
          <w:color w:val="000000" w:themeColor="text1"/>
          <w:sz w:val="32"/>
          <w:szCs w:val="32"/>
          <w:rPrChange w:id="539" w:author="曾妍" w:date="2024-12-06T11:22:50Z">
            <w:rPr>
              <w:rFonts w:hint="eastAsia" w:ascii="仿宋" w:hAnsi="仿宋" w:eastAsia="仿宋" w:cs="仿宋"/>
              <w:color w:val="000000" w:themeColor="text1"/>
              <w:sz w:val="32"/>
              <w:szCs w:val="32"/>
              <w14:textFill>
                <w14:solidFill>
                  <w14:schemeClr w14:val="tx1"/>
                </w14:solidFill>
              </w14:textFill>
            </w:rPr>
          </w:rPrChange>
          <w14:textFill>
            <w14:solidFill>
              <w14:schemeClr w14:val="tx1"/>
            </w14:solidFill>
          </w14:textFill>
        </w:rPr>
        <w:t>年</w:t>
      </w:r>
      <w:r>
        <w:rPr>
          <w:rFonts w:ascii="Times New Roman" w:hAnsi="Times New Roman" w:eastAsia="仿宋" w:cs="仿宋"/>
          <w:color w:val="000000" w:themeColor="text1"/>
          <w:sz w:val="32"/>
          <w:szCs w:val="32"/>
          <w:rPrChange w:id="540" w:author="曾妍" w:date="2024-12-06T11:22:50Z">
            <w:rPr>
              <w:rFonts w:ascii="仿宋" w:hAnsi="仿宋" w:eastAsia="仿宋" w:cs="仿宋"/>
              <w:color w:val="000000" w:themeColor="text1"/>
              <w:sz w:val="32"/>
              <w:szCs w:val="32"/>
              <w14:textFill>
                <w14:solidFill>
                  <w14:schemeClr w14:val="tx1"/>
                </w14:solidFill>
              </w14:textFill>
            </w:rPr>
          </w:rPrChange>
          <w14:textFill>
            <w14:solidFill>
              <w14:schemeClr w14:val="tx1"/>
            </w14:solidFill>
          </w14:textFill>
        </w:rPr>
        <w:t>12</w:t>
      </w:r>
      <w:r>
        <w:rPr>
          <w:rFonts w:hint="eastAsia" w:ascii="Times New Roman" w:hAnsi="Times New Roman" w:eastAsia="仿宋" w:cs="仿宋"/>
          <w:color w:val="000000" w:themeColor="text1"/>
          <w:sz w:val="32"/>
          <w:szCs w:val="32"/>
          <w:rPrChange w:id="541" w:author="曾妍" w:date="2024-12-06T11:22:50Z">
            <w:rPr>
              <w:rFonts w:hint="eastAsia" w:ascii="仿宋" w:hAnsi="仿宋" w:eastAsia="仿宋" w:cs="仿宋"/>
              <w:color w:val="000000" w:themeColor="text1"/>
              <w:sz w:val="32"/>
              <w:szCs w:val="32"/>
              <w14:textFill>
                <w14:solidFill>
                  <w14:schemeClr w14:val="tx1"/>
                </w14:solidFill>
              </w14:textFill>
            </w:rPr>
          </w:rPrChange>
          <w14:textFill>
            <w14:solidFill>
              <w14:schemeClr w14:val="tx1"/>
            </w14:solidFill>
          </w14:textFill>
        </w:rPr>
        <w:t>月</w:t>
      </w:r>
      <w:del w:id="542" w:author="曾妍" w:date="2024-12-06T12:39:53Z">
        <w:r>
          <w:rPr>
            <w:rFonts w:ascii="Times New Roman" w:hAnsi="Times New Roman" w:eastAsia="仿宋" w:cs="仿宋"/>
            <w:color w:val="000000" w:themeColor="text1"/>
            <w:sz w:val="32"/>
            <w:szCs w:val="32"/>
            <w:rPrChange w:id="543" w:author="曾妍" w:date="2024-12-06T11:22:50Z">
              <w:rPr>
                <w:rFonts w:ascii="仿宋" w:hAnsi="仿宋" w:eastAsia="仿宋" w:cs="仿宋"/>
                <w:color w:val="000000" w:themeColor="text1"/>
                <w:sz w:val="32"/>
                <w:szCs w:val="32"/>
                <w14:textFill>
                  <w14:solidFill>
                    <w14:schemeClr w14:val="tx1"/>
                  </w14:solidFill>
                </w14:textFill>
              </w:rPr>
            </w:rPrChange>
            <w14:textFill>
              <w14:solidFill>
                <w14:schemeClr w14:val="tx1"/>
              </w14:solidFill>
            </w14:textFill>
          </w:rPr>
          <w:delText>5</w:delText>
        </w:r>
      </w:del>
      <w:ins w:id="545" w:author="曾妍" w:date="2024-12-06T12:39:53Z">
        <w:r>
          <w:rPr>
            <w:rFonts w:hint="eastAsia" w:ascii="Times New Roman" w:hAnsi="Times New Roman" w:eastAsia="仿宋" w:cs="仿宋"/>
            <w:color w:val="000000" w:themeColor="text1"/>
            <w:sz w:val="32"/>
            <w:szCs w:val="32"/>
            <w:lang w:eastAsia="zh-CN"/>
            <w14:textFill>
              <w14:solidFill>
                <w14:schemeClr w14:val="tx1"/>
              </w14:solidFill>
            </w14:textFill>
          </w:rPr>
          <w:t>6</w:t>
        </w:r>
      </w:ins>
      <w:r>
        <w:rPr>
          <w:rFonts w:hint="eastAsia" w:ascii="Times New Roman" w:hAnsi="Times New Roman" w:eastAsia="仿宋" w:cs="仿宋"/>
          <w:color w:val="000000" w:themeColor="text1"/>
          <w:sz w:val="32"/>
          <w:szCs w:val="32"/>
          <w:rPrChange w:id="546" w:author="曾妍" w:date="2024-12-06T11:22:50Z">
            <w:rPr>
              <w:rFonts w:hint="eastAsia" w:ascii="仿宋" w:hAnsi="仿宋" w:eastAsia="仿宋" w:cs="仿宋"/>
              <w:color w:val="000000" w:themeColor="text1"/>
              <w:sz w:val="32"/>
              <w:szCs w:val="32"/>
              <w14:textFill>
                <w14:solidFill>
                  <w14:schemeClr w14:val="tx1"/>
                </w14:solidFill>
              </w14:textFill>
            </w:rPr>
          </w:rPrChange>
          <w14:textFill>
            <w14:solidFill>
              <w14:schemeClr w14:val="tx1"/>
            </w14:solidFill>
          </w14:textFill>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B9256F-ADD7-4C11-82DB-25579E4F975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21E7ACA7-270F-4258-9F4F-62B14A462113}"/>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panose1 w:val="03000509000000000000"/>
    <w:charset w:val="86"/>
    <w:family w:val="auto"/>
    <w:pitch w:val="default"/>
    <w:sig w:usb0="00000001" w:usb1="080E0000" w:usb2="00000000" w:usb3="00000000" w:csb0="00040000" w:csb1="00000000"/>
    <w:embedRegular r:id="rId3" w:fontKey="{D4F1F27B-B233-4608-8821-C193B1256632}"/>
  </w:font>
  <w:font w:name="楷体_GB2312">
    <w:panose1 w:val="02010609030101010101"/>
    <w:charset w:val="86"/>
    <w:family w:val="auto"/>
    <w:pitch w:val="default"/>
    <w:sig w:usb0="00000001" w:usb1="080E0000" w:usb2="00000000" w:usb3="00000000" w:csb0="00040000" w:csb1="00000000"/>
    <w:embedRegular r:id="rId4" w:fontKey="{1A54EC4B-1068-4D93-B4DB-2ABA157E1A4D}"/>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积(6000090)">
    <w15:presenceInfo w15:providerId="None" w15:userId="陈积(6000090)"/>
  </w15:person>
  <w15:person w15:author="曾妍">
    <w15:presenceInfo w15:providerId="WPS Office" w15:userId="29628999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revisionView w:markup="0"/>
  <w:documentProtection w:edit="trackedChanges"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I5MDc1MGI4MWEzZmMwZTY2ODhkOTAwYmZmNDU3MWEifQ=="/>
  </w:docVars>
  <w:rsids>
    <w:rsidRoot w:val="003B3D7F"/>
    <w:rsid w:val="0001493D"/>
    <w:rsid w:val="000D6822"/>
    <w:rsid w:val="001459C9"/>
    <w:rsid w:val="001E73C3"/>
    <w:rsid w:val="00213C2B"/>
    <w:rsid w:val="002D1091"/>
    <w:rsid w:val="002D132C"/>
    <w:rsid w:val="00325C3C"/>
    <w:rsid w:val="003336B0"/>
    <w:rsid w:val="00346EE4"/>
    <w:rsid w:val="003B3D7F"/>
    <w:rsid w:val="003B7E46"/>
    <w:rsid w:val="00400AF1"/>
    <w:rsid w:val="00440F66"/>
    <w:rsid w:val="005313AC"/>
    <w:rsid w:val="005777E8"/>
    <w:rsid w:val="005F53D1"/>
    <w:rsid w:val="00650D1F"/>
    <w:rsid w:val="00891E0D"/>
    <w:rsid w:val="00965BAD"/>
    <w:rsid w:val="009B5B31"/>
    <w:rsid w:val="009E7DEF"/>
    <w:rsid w:val="00AF329B"/>
    <w:rsid w:val="00B91E92"/>
    <w:rsid w:val="00C162F9"/>
    <w:rsid w:val="00C76D60"/>
    <w:rsid w:val="00D04101"/>
    <w:rsid w:val="00E06692"/>
    <w:rsid w:val="01084DED"/>
    <w:rsid w:val="02475AD3"/>
    <w:rsid w:val="032945DD"/>
    <w:rsid w:val="04295653"/>
    <w:rsid w:val="05540DF4"/>
    <w:rsid w:val="07265CA8"/>
    <w:rsid w:val="083C176F"/>
    <w:rsid w:val="092A3611"/>
    <w:rsid w:val="0A3545BB"/>
    <w:rsid w:val="0C7B6F80"/>
    <w:rsid w:val="0C8910A6"/>
    <w:rsid w:val="0F6A10C7"/>
    <w:rsid w:val="0F98631E"/>
    <w:rsid w:val="10104040"/>
    <w:rsid w:val="115B2158"/>
    <w:rsid w:val="11991A98"/>
    <w:rsid w:val="11F93C16"/>
    <w:rsid w:val="126F0F58"/>
    <w:rsid w:val="12960702"/>
    <w:rsid w:val="130F21D4"/>
    <w:rsid w:val="133C1D9E"/>
    <w:rsid w:val="17310057"/>
    <w:rsid w:val="18007561"/>
    <w:rsid w:val="19F7767C"/>
    <w:rsid w:val="1A7C5198"/>
    <w:rsid w:val="1AAC723E"/>
    <w:rsid w:val="1C492AE1"/>
    <w:rsid w:val="1C945E01"/>
    <w:rsid w:val="1E4376AA"/>
    <w:rsid w:val="1EE30E9C"/>
    <w:rsid w:val="1FA0210A"/>
    <w:rsid w:val="20A70584"/>
    <w:rsid w:val="22C72121"/>
    <w:rsid w:val="23657F6D"/>
    <w:rsid w:val="243678FA"/>
    <w:rsid w:val="247417A9"/>
    <w:rsid w:val="25637021"/>
    <w:rsid w:val="25BB03D3"/>
    <w:rsid w:val="26C65A6C"/>
    <w:rsid w:val="288F61A7"/>
    <w:rsid w:val="29B05941"/>
    <w:rsid w:val="29B7570E"/>
    <w:rsid w:val="2A2D317C"/>
    <w:rsid w:val="2B323F3D"/>
    <w:rsid w:val="2BB95C87"/>
    <w:rsid w:val="2C502390"/>
    <w:rsid w:val="2DF24BC2"/>
    <w:rsid w:val="2FA1027E"/>
    <w:rsid w:val="2FB24ECD"/>
    <w:rsid w:val="30160E24"/>
    <w:rsid w:val="3063013F"/>
    <w:rsid w:val="30D31A24"/>
    <w:rsid w:val="317433D6"/>
    <w:rsid w:val="31A97929"/>
    <w:rsid w:val="31B205E4"/>
    <w:rsid w:val="32D841A3"/>
    <w:rsid w:val="33693838"/>
    <w:rsid w:val="34953215"/>
    <w:rsid w:val="35276796"/>
    <w:rsid w:val="35A21E82"/>
    <w:rsid w:val="35C70AD9"/>
    <w:rsid w:val="361B166C"/>
    <w:rsid w:val="37295A7E"/>
    <w:rsid w:val="37715EAF"/>
    <w:rsid w:val="39175C73"/>
    <w:rsid w:val="399A0BDE"/>
    <w:rsid w:val="3A27668D"/>
    <w:rsid w:val="3C5668B3"/>
    <w:rsid w:val="3D621B2A"/>
    <w:rsid w:val="3D6F6B0E"/>
    <w:rsid w:val="3D9B232E"/>
    <w:rsid w:val="3F656740"/>
    <w:rsid w:val="40A873A6"/>
    <w:rsid w:val="420E66DE"/>
    <w:rsid w:val="42C9305C"/>
    <w:rsid w:val="43223325"/>
    <w:rsid w:val="43400DF5"/>
    <w:rsid w:val="4364732E"/>
    <w:rsid w:val="438A3037"/>
    <w:rsid w:val="446E621C"/>
    <w:rsid w:val="4490117D"/>
    <w:rsid w:val="44F90943"/>
    <w:rsid w:val="45045743"/>
    <w:rsid w:val="45F276C8"/>
    <w:rsid w:val="479D7211"/>
    <w:rsid w:val="47D14927"/>
    <w:rsid w:val="486A6E89"/>
    <w:rsid w:val="497C43FB"/>
    <w:rsid w:val="4A340E61"/>
    <w:rsid w:val="4BC2531A"/>
    <w:rsid w:val="4BDC2749"/>
    <w:rsid w:val="4CAC1664"/>
    <w:rsid w:val="4CCB4CE2"/>
    <w:rsid w:val="4EE72915"/>
    <w:rsid w:val="4EFD0A57"/>
    <w:rsid w:val="4F752FD2"/>
    <w:rsid w:val="519935B0"/>
    <w:rsid w:val="52FB21FA"/>
    <w:rsid w:val="556F788D"/>
    <w:rsid w:val="55F82745"/>
    <w:rsid w:val="565A74E2"/>
    <w:rsid w:val="57FC4468"/>
    <w:rsid w:val="59593595"/>
    <w:rsid w:val="59681FFE"/>
    <w:rsid w:val="5AEE3DF1"/>
    <w:rsid w:val="5B802FF6"/>
    <w:rsid w:val="5BC97288"/>
    <w:rsid w:val="5D7549E2"/>
    <w:rsid w:val="5FEA10B7"/>
    <w:rsid w:val="62827B4B"/>
    <w:rsid w:val="62AC7750"/>
    <w:rsid w:val="6315416A"/>
    <w:rsid w:val="63FA0AB7"/>
    <w:rsid w:val="6410548F"/>
    <w:rsid w:val="64405A6E"/>
    <w:rsid w:val="64BC4E51"/>
    <w:rsid w:val="66910B09"/>
    <w:rsid w:val="66CD0D26"/>
    <w:rsid w:val="66ED3F8F"/>
    <w:rsid w:val="67070CFE"/>
    <w:rsid w:val="689057C7"/>
    <w:rsid w:val="698C18D3"/>
    <w:rsid w:val="69993EDF"/>
    <w:rsid w:val="69A94D14"/>
    <w:rsid w:val="6AF86D8E"/>
    <w:rsid w:val="6B89575D"/>
    <w:rsid w:val="6CAB10DA"/>
    <w:rsid w:val="6F686602"/>
    <w:rsid w:val="6F696218"/>
    <w:rsid w:val="6F703D7B"/>
    <w:rsid w:val="6FDD3413"/>
    <w:rsid w:val="72534367"/>
    <w:rsid w:val="72E21D34"/>
    <w:rsid w:val="730A013A"/>
    <w:rsid w:val="734E5BCC"/>
    <w:rsid w:val="742B49C1"/>
    <w:rsid w:val="74C85870"/>
    <w:rsid w:val="76C45833"/>
    <w:rsid w:val="7AA92934"/>
    <w:rsid w:val="7B1259B2"/>
    <w:rsid w:val="7B492FBA"/>
    <w:rsid w:val="7BAF4917"/>
    <w:rsid w:val="7DA43CC8"/>
    <w:rsid w:val="7E3755F7"/>
    <w:rsid w:val="7E927FC5"/>
    <w:rsid w:val="7EA52655"/>
    <w:rsid w:val="7ED62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5">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pPr>
      <w:ind w:left="109"/>
    </w:pPr>
    <w:rPr>
      <w:rFonts w:ascii="宋体" w:hAnsi="宋体" w:eastAsia="宋体" w:cs="宋体"/>
      <w:sz w:val="32"/>
      <w:szCs w:val="32"/>
      <w:lang w:val="zh-CN" w:bidi="zh-CN"/>
    </w:rPr>
  </w:style>
  <w:style w:type="paragraph" w:styleId="3">
    <w:name w:val="Title"/>
    <w:basedOn w:val="1"/>
    <w:next w:val="1"/>
    <w:qFormat/>
    <w:uiPriority w:val="0"/>
    <w:pPr>
      <w:spacing w:before="240" w:after="60"/>
      <w:jc w:val="center"/>
      <w:outlineLvl w:val="0"/>
    </w:pPr>
    <w:rPr>
      <w:rFonts w:ascii="Cambria" w:hAnsi="Cambria"/>
      <w:b/>
      <w:bCs/>
      <w:sz w:val="32"/>
      <w:szCs w:val="32"/>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qFormat/>
    <w:uiPriority w:val="0"/>
    <w:rPr>
      <w:color w:val="0000FF"/>
      <w:u w:val="single"/>
    </w:rPr>
  </w:style>
  <w:style w:type="character" w:customStyle="1" w:styleId="11">
    <w:name w:val="页眉 字符"/>
    <w:basedOn w:val="9"/>
    <w:link w:val="7"/>
    <w:qFormat/>
    <w:uiPriority w:val="0"/>
    <w:rPr>
      <w:kern w:val="2"/>
      <w:sz w:val="18"/>
      <w:szCs w:val="18"/>
    </w:rPr>
  </w:style>
  <w:style w:type="character" w:customStyle="1" w:styleId="12">
    <w:name w:val="页脚 字符"/>
    <w:basedOn w:val="9"/>
    <w:link w:val="6"/>
    <w:qFormat/>
    <w:uiPriority w:val="0"/>
    <w:rPr>
      <w:kern w:val="2"/>
      <w:sz w:val="18"/>
      <w:szCs w:val="18"/>
    </w:rPr>
  </w:style>
  <w:style w:type="paragraph" w:styleId="13">
    <w:name w:val="List Paragraph"/>
    <w:basedOn w:val="1"/>
    <w:qFormat/>
    <w:uiPriority w:val="99"/>
    <w:pPr>
      <w:ind w:firstLine="420" w:firstLineChars="200"/>
    </w:pPr>
  </w:style>
  <w:style w:type="paragraph" w:customStyle="1" w:styleId="1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2133</Words>
  <Characters>2315</Characters>
  <Lines>17</Lines>
  <Paragraphs>4</Paragraphs>
  <TotalTime>70</TotalTime>
  <ScaleCrop>false</ScaleCrop>
  <LinksUpToDate>false</LinksUpToDate>
  <CharactersWithSpaces>2363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2020-12-03T08:25:00Z</dcterms:created>
  <dc:creator>Administrator</dc:creator>
  <cp:lastModifiedBy>曾妍</cp:lastModifiedBy>
  <cp:lastPrinted>2023-06-10T05:02:00Z</cp:lastPrinted>
  <dcterms:modified xsi:type="dcterms:W3CDTF">2024-12-06T04:40:18Z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60FCD3C2923E49C9A1454994D625FD01_13</vt:lpwstr>
  </property>
</Properties>
</file>